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656E41" w14:textId="460821C7" w:rsidR="002437BB" w:rsidRPr="00E85F0A" w:rsidRDefault="002437BB" w:rsidP="00E85F0A">
      <w:pPr>
        <w:widowControl w:val="0"/>
        <w:spacing w:line="480" w:lineRule="auto"/>
        <w:jc w:val="both"/>
        <w:outlineLvl w:val="0"/>
        <w:rPr>
          <w:rFonts w:ascii="Times New Roman" w:hAnsi="Times New Roman" w:cs="Times New Roman"/>
          <w:b/>
          <w:color w:val="000000" w:themeColor="text1"/>
          <w:sz w:val="22"/>
          <w:szCs w:val="22"/>
          <w:u w:val="single"/>
        </w:rPr>
      </w:pPr>
      <w:r w:rsidRPr="001D0383">
        <w:rPr>
          <w:rFonts w:ascii="Times New Roman" w:eastAsia="Times New Roman" w:hAnsi="Times New Roman" w:cs="Times New Roman"/>
          <w:b/>
          <w:color w:val="000000" w:themeColor="text1"/>
        </w:rPr>
        <w:t>Supplemental Table 1.</w:t>
      </w:r>
      <w:r w:rsidRPr="001D0383">
        <w:rPr>
          <w:rFonts w:ascii="Times New Roman" w:eastAsia="Times New Roman" w:hAnsi="Times New Roman" w:cs="Times New Roman"/>
          <w:color w:val="000000" w:themeColor="text1"/>
        </w:rPr>
        <w:t xml:space="preserve"> The role of potential population structure in the associations of the </w:t>
      </w:r>
      <w:r w:rsidRPr="001D0383">
        <w:rPr>
          <w:rFonts w:ascii="Times New Roman" w:eastAsia="Times New Roman" w:hAnsi="Times New Roman" w:cs="Times New Roman"/>
          <w:i/>
          <w:color w:val="000000" w:themeColor="text1"/>
        </w:rPr>
        <w:t>APOE</w:t>
      </w:r>
      <w:r w:rsidRPr="001D0383">
        <w:rPr>
          <w:rFonts w:ascii="Times New Roman" w:eastAsia="Times New Roman" w:hAnsi="Times New Roman" w:cs="Times New Roman"/>
          <w:color w:val="000000" w:themeColor="text1"/>
        </w:rPr>
        <w:t xml:space="preserve"> </w:t>
      </w:r>
      <w:ins w:id="0" w:author="Author">
        <w:r w:rsidR="00C917D4">
          <w:rPr>
            <w:rFonts w:ascii="Cambria" w:hAnsi="Cambria" w:cs="Times New Roman"/>
            <w:color w:val="000000" w:themeColor="text1"/>
            <w:sz w:val="20"/>
            <w:szCs w:val="20"/>
          </w:rPr>
          <w:t>ε</w:t>
        </w:r>
      </w:ins>
      <w:del w:id="1" w:author="Author">
        <w:r w:rsidRPr="001D0383" w:rsidDel="00C917D4">
          <w:rPr>
            <w:rFonts w:ascii="Symbol" w:hAnsi="Symbol" w:cs="Times New Roman"/>
            <w:color w:val="000000" w:themeColor="text1"/>
            <w:sz w:val="20"/>
            <w:szCs w:val="20"/>
          </w:rPr>
          <w:delText></w:delText>
        </w:r>
      </w:del>
      <w:r w:rsidRPr="001D0383">
        <w:rPr>
          <w:rFonts w:ascii="Times New Roman" w:eastAsia="Times New Roman" w:hAnsi="Times New Roman" w:cs="Times New Roman"/>
          <w:color w:val="000000" w:themeColor="text1"/>
        </w:rPr>
        <w:t xml:space="preserve">2 and </w:t>
      </w:r>
      <w:ins w:id="2" w:author="Author">
        <w:r w:rsidR="00C917D4">
          <w:rPr>
            <w:rFonts w:ascii="Cambria" w:hAnsi="Cambria" w:cs="Times New Roman"/>
            <w:color w:val="000000" w:themeColor="text1"/>
            <w:sz w:val="20"/>
            <w:szCs w:val="20"/>
          </w:rPr>
          <w:t>ε</w:t>
        </w:r>
      </w:ins>
      <w:del w:id="3" w:author="Author">
        <w:r w:rsidRPr="001D0383" w:rsidDel="00C917D4">
          <w:rPr>
            <w:rFonts w:ascii="Symbol" w:hAnsi="Symbol" w:cs="Times New Roman"/>
            <w:color w:val="000000" w:themeColor="text1"/>
            <w:sz w:val="20"/>
            <w:szCs w:val="20"/>
          </w:rPr>
          <w:delText></w:delText>
        </w:r>
      </w:del>
      <w:r w:rsidRPr="001D0383">
        <w:rPr>
          <w:rFonts w:ascii="Times New Roman" w:eastAsia="Times New Roman" w:hAnsi="Times New Roman" w:cs="Times New Roman"/>
          <w:color w:val="000000" w:themeColor="text1"/>
        </w:rPr>
        <w:t>4 alleles with FEV</w:t>
      </w:r>
      <w:r w:rsidRPr="001D0383">
        <w:rPr>
          <w:rFonts w:ascii="Times New Roman" w:eastAsia="Times New Roman" w:hAnsi="Times New Roman" w:cs="Times New Roman"/>
          <w:color w:val="000000" w:themeColor="text1"/>
          <w:vertAlign w:val="subscript"/>
        </w:rPr>
        <w:t>1</w:t>
      </w:r>
      <w:r w:rsidRPr="001D0383">
        <w:rPr>
          <w:rFonts w:ascii="Times New Roman" w:eastAsia="Times New Roman" w:hAnsi="Times New Roman" w:cs="Times New Roman"/>
          <w:color w:val="000000" w:themeColor="text1"/>
        </w:rPr>
        <w:t>, FVC and FEV</w:t>
      </w:r>
      <w:r w:rsidRPr="001D0383">
        <w:rPr>
          <w:rFonts w:ascii="Times New Roman" w:eastAsia="Times New Roman" w:hAnsi="Times New Roman" w:cs="Times New Roman"/>
          <w:color w:val="000000" w:themeColor="text1"/>
          <w:vertAlign w:val="subscript"/>
        </w:rPr>
        <w:t>1</w:t>
      </w:r>
      <w:r w:rsidRPr="001D0383">
        <w:rPr>
          <w:rFonts w:ascii="Times New Roman" w:eastAsia="Times New Roman" w:hAnsi="Times New Roman" w:cs="Times New Roman"/>
          <w:color w:val="000000" w:themeColor="text1"/>
        </w:rPr>
        <w:t xml:space="preserve">/FVC in the genotyped LLFS participants.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9"/>
        <w:gridCol w:w="907"/>
        <w:gridCol w:w="789"/>
        <w:gridCol w:w="933"/>
        <w:gridCol w:w="712"/>
        <w:gridCol w:w="1339"/>
        <w:gridCol w:w="999"/>
        <w:gridCol w:w="761"/>
        <w:gridCol w:w="1431"/>
      </w:tblGrid>
      <w:tr w:rsidR="002437BB" w:rsidRPr="001D0383" w14:paraId="3369CBF7" w14:textId="77777777" w:rsidTr="000C2603">
        <w:tc>
          <w:tcPr>
            <w:tcW w:w="791" w:type="pct"/>
            <w:vMerge w:val="restart"/>
            <w:vAlign w:val="center"/>
          </w:tcPr>
          <w:p w14:paraId="1143684B" w14:textId="77777777" w:rsidR="002437BB" w:rsidRPr="001D0383" w:rsidRDefault="002437BB" w:rsidP="000C2603">
            <w:pPr>
              <w:widowControl w:val="0"/>
              <w:autoSpaceDE w:val="0"/>
              <w:autoSpaceDN w:val="0"/>
              <w:spacing w:line="480" w:lineRule="auto"/>
              <w:jc w:val="center"/>
              <w:rPr>
                <w:rFonts w:ascii="Times New Roman" w:eastAsia="Times New Roman" w:hAnsi="Times New Roman" w:cs="Times New Roman"/>
                <w:color w:val="000000" w:themeColor="text1"/>
                <w:sz w:val="22"/>
                <w:szCs w:val="22"/>
              </w:rPr>
            </w:pPr>
            <w:r w:rsidRPr="001D0383">
              <w:rPr>
                <w:rFonts w:ascii="Times New Roman" w:eastAsia="Times New Roman" w:hAnsi="Times New Roman" w:cs="Times New Roman"/>
                <w:color w:val="000000" w:themeColor="text1"/>
                <w:sz w:val="22"/>
                <w:szCs w:val="22"/>
              </w:rPr>
              <w:t>Trait</w:t>
            </w:r>
          </w:p>
        </w:tc>
        <w:tc>
          <w:tcPr>
            <w:tcW w:w="485" w:type="pct"/>
            <w:vMerge w:val="restart"/>
            <w:vAlign w:val="center"/>
          </w:tcPr>
          <w:p w14:paraId="6204ACF5" w14:textId="77777777" w:rsidR="002437BB" w:rsidRPr="001D0383" w:rsidRDefault="002437BB" w:rsidP="000C2603">
            <w:pPr>
              <w:widowControl w:val="0"/>
              <w:autoSpaceDE w:val="0"/>
              <w:autoSpaceDN w:val="0"/>
              <w:spacing w:line="480" w:lineRule="auto"/>
              <w:jc w:val="center"/>
              <w:rPr>
                <w:rFonts w:ascii="Times New Roman" w:eastAsia="Times New Roman" w:hAnsi="Times New Roman" w:cs="Times New Roman"/>
                <w:color w:val="000000" w:themeColor="text1"/>
                <w:sz w:val="22"/>
                <w:szCs w:val="22"/>
              </w:rPr>
            </w:pPr>
            <w:r w:rsidRPr="001D0383">
              <w:rPr>
                <w:rFonts w:ascii="Times New Roman" w:eastAsia="Times New Roman" w:hAnsi="Times New Roman" w:cs="Times New Roman"/>
                <w:color w:val="000000" w:themeColor="text1"/>
                <w:sz w:val="22"/>
                <w:szCs w:val="22"/>
              </w:rPr>
              <w:t>Effect</w:t>
            </w:r>
          </w:p>
          <w:p w14:paraId="686C172E" w14:textId="77777777" w:rsidR="002437BB" w:rsidRPr="001D0383" w:rsidRDefault="002437BB" w:rsidP="000C2603">
            <w:pPr>
              <w:widowControl w:val="0"/>
              <w:autoSpaceDE w:val="0"/>
              <w:autoSpaceDN w:val="0"/>
              <w:spacing w:line="480" w:lineRule="auto"/>
              <w:jc w:val="center"/>
              <w:rPr>
                <w:rFonts w:ascii="Times New Roman" w:eastAsia="Times New Roman" w:hAnsi="Times New Roman" w:cs="Times New Roman"/>
                <w:color w:val="000000" w:themeColor="text1"/>
                <w:sz w:val="22"/>
                <w:szCs w:val="22"/>
              </w:rPr>
            </w:pPr>
            <w:r w:rsidRPr="001D0383">
              <w:rPr>
                <w:rFonts w:ascii="Times New Roman" w:eastAsia="Times New Roman" w:hAnsi="Times New Roman" w:cs="Times New Roman"/>
                <w:color w:val="000000" w:themeColor="text1"/>
                <w:sz w:val="22"/>
                <w:szCs w:val="22"/>
              </w:rPr>
              <w:t>allele</w:t>
            </w:r>
          </w:p>
        </w:tc>
        <w:tc>
          <w:tcPr>
            <w:tcW w:w="422" w:type="pct"/>
            <w:vMerge w:val="restart"/>
          </w:tcPr>
          <w:p w14:paraId="15C23A4C" w14:textId="77777777" w:rsidR="002437BB" w:rsidRPr="001D0383" w:rsidRDefault="002437BB" w:rsidP="000C2603">
            <w:pPr>
              <w:widowControl w:val="0"/>
              <w:autoSpaceDE w:val="0"/>
              <w:autoSpaceDN w:val="0"/>
              <w:spacing w:line="480" w:lineRule="auto"/>
              <w:jc w:val="center"/>
              <w:rPr>
                <w:rFonts w:ascii="Times New Roman" w:eastAsia="Times New Roman" w:hAnsi="Times New Roman" w:cs="Times New Roman"/>
                <w:color w:val="000000" w:themeColor="text1"/>
                <w:sz w:val="22"/>
                <w:szCs w:val="22"/>
              </w:rPr>
            </w:pPr>
            <w:r w:rsidRPr="001D0383">
              <w:rPr>
                <w:rFonts w:ascii="Times New Roman" w:eastAsia="Times New Roman" w:hAnsi="Times New Roman" w:cs="Times New Roman"/>
                <w:color w:val="000000" w:themeColor="text1"/>
                <w:sz w:val="22"/>
                <w:szCs w:val="22"/>
              </w:rPr>
              <w:t>N</w:t>
            </w:r>
          </w:p>
        </w:tc>
        <w:tc>
          <w:tcPr>
            <w:tcW w:w="1596" w:type="pct"/>
            <w:gridSpan w:val="3"/>
            <w:vAlign w:val="center"/>
          </w:tcPr>
          <w:p w14:paraId="57432F61" w14:textId="77777777" w:rsidR="002437BB" w:rsidRPr="001D0383" w:rsidRDefault="002437BB" w:rsidP="000C2603">
            <w:pPr>
              <w:widowControl w:val="0"/>
              <w:autoSpaceDE w:val="0"/>
              <w:autoSpaceDN w:val="0"/>
              <w:spacing w:line="480" w:lineRule="auto"/>
              <w:jc w:val="center"/>
              <w:rPr>
                <w:rFonts w:ascii="Times New Roman" w:eastAsia="Times New Roman" w:hAnsi="Times New Roman" w:cs="Times New Roman"/>
                <w:color w:val="000000" w:themeColor="text1"/>
                <w:sz w:val="22"/>
                <w:szCs w:val="22"/>
              </w:rPr>
            </w:pPr>
            <w:r w:rsidRPr="001D0383">
              <w:rPr>
                <w:rFonts w:ascii="Times New Roman" w:eastAsia="Times New Roman" w:hAnsi="Times New Roman" w:cs="Times New Roman"/>
                <w:color w:val="000000" w:themeColor="text1"/>
                <w:sz w:val="22"/>
                <w:szCs w:val="22"/>
              </w:rPr>
              <w:t>Men &amp; Women, Model 1</w:t>
            </w:r>
          </w:p>
        </w:tc>
        <w:tc>
          <w:tcPr>
            <w:tcW w:w="1706" w:type="pct"/>
            <w:gridSpan w:val="3"/>
            <w:vAlign w:val="center"/>
          </w:tcPr>
          <w:p w14:paraId="477D77CD" w14:textId="77777777" w:rsidR="002437BB" w:rsidRPr="001D0383" w:rsidRDefault="002437BB" w:rsidP="000C2603">
            <w:pPr>
              <w:widowControl w:val="0"/>
              <w:autoSpaceDE w:val="0"/>
              <w:autoSpaceDN w:val="0"/>
              <w:spacing w:line="480" w:lineRule="auto"/>
              <w:jc w:val="center"/>
              <w:rPr>
                <w:rFonts w:ascii="Times New Roman" w:eastAsia="Times New Roman" w:hAnsi="Times New Roman" w:cs="Times New Roman"/>
                <w:color w:val="000000" w:themeColor="text1"/>
                <w:sz w:val="22"/>
                <w:szCs w:val="22"/>
              </w:rPr>
            </w:pPr>
            <w:r w:rsidRPr="001D0383">
              <w:rPr>
                <w:rFonts w:ascii="Times New Roman" w:eastAsia="Times New Roman" w:hAnsi="Times New Roman" w:cs="Times New Roman"/>
                <w:color w:val="000000" w:themeColor="text1"/>
                <w:sz w:val="22"/>
                <w:szCs w:val="22"/>
              </w:rPr>
              <w:t>Men &amp; Women, Model 2</w:t>
            </w:r>
          </w:p>
        </w:tc>
      </w:tr>
      <w:tr w:rsidR="002437BB" w:rsidRPr="001D0383" w14:paraId="70282538" w14:textId="77777777" w:rsidTr="000C2603">
        <w:tc>
          <w:tcPr>
            <w:tcW w:w="791" w:type="pct"/>
            <w:vMerge/>
          </w:tcPr>
          <w:p w14:paraId="7CC28A0F" w14:textId="77777777" w:rsidR="002437BB" w:rsidRPr="001D0383" w:rsidRDefault="002437BB" w:rsidP="000C2603">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p>
        </w:tc>
        <w:tc>
          <w:tcPr>
            <w:tcW w:w="485" w:type="pct"/>
            <w:vMerge/>
          </w:tcPr>
          <w:p w14:paraId="4E375EA7" w14:textId="77777777" w:rsidR="002437BB" w:rsidRPr="001D0383" w:rsidRDefault="002437BB" w:rsidP="000C2603">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p>
        </w:tc>
        <w:tc>
          <w:tcPr>
            <w:tcW w:w="422" w:type="pct"/>
            <w:vMerge/>
          </w:tcPr>
          <w:p w14:paraId="3D371A97" w14:textId="77777777" w:rsidR="002437BB" w:rsidRPr="001D0383" w:rsidRDefault="002437BB" w:rsidP="000C2603">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p>
        </w:tc>
        <w:tc>
          <w:tcPr>
            <w:tcW w:w="499" w:type="pct"/>
          </w:tcPr>
          <w:p w14:paraId="0603D83E" w14:textId="77777777" w:rsidR="002437BB" w:rsidRPr="001D0383" w:rsidRDefault="002437BB" w:rsidP="000C2603">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r w:rsidRPr="001D0383">
              <w:rPr>
                <w:rFonts w:ascii="Times New Roman" w:eastAsia="Times New Roman" w:hAnsi="Times New Roman" w:cs="Times New Roman"/>
                <w:color w:val="000000" w:themeColor="text1"/>
                <w:sz w:val="22"/>
                <w:szCs w:val="22"/>
              </w:rPr>
              <w:t>Beta</w:t>
            </w:r>
          </w:p>
        </w:tc>
        <w:tc>
          <w:tcPr>
            <w:tcW w:w="381" w:type="pct"/>
          </w:tcPr>
          <w:p w14:paraId="5C8B7DA4" w14:textId="77777777" w:rsidR="002437BB" w:rsidRPr="001D0383" w:rsidRDefault="002437BB" w:rsidP="000C2603">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r w:rsidRPr="001D0383">
              <w:rPr>
                <w:rFonts w:ascii="Times New Roman" w:eastAsia="Times New Roman" w:hAnsi="Times New Roman" w:cs="Times New Roman"/>
                <w:color w:val="000000" w:themeColor="text1"/>
                <w:sz w:val="22"/>
                <w:szCs w:val="22"/>
              </w:rPr>
              <w:t>SE</w:t>
            </w:r>
          </w:p>
        </w:tc>
        <w:tc>
          <w:tcPr>
            <w:tcW w:w="716" w:type="pct"/>
          </w:tcPr>
          <w:p w14:paraId="6E5FE27A" w14:textId="77777777" w:rsidR="002437BB" w:rsidRPr="001D0383" w:rsidRDefault="002437BB" w:rsidP="00F86AB1">
            <w:pPr>
              <w:widowControl w:val="0"/>
              <w:autoSpaceDE w:val="0"/>
              <w:autoSpaceDN w:val="0"/>
              <w:spacing w:line="480" w:lineRule="auto"/>
              <w:jc w:val="center"/>
              <w:rPr>
                <w:rFonts w:ascii="Times New Roman" w:eastAsia="Times New Roman" w:hAnsi="Times New Roman" w:cs="Times New Roman"/>
                <w:color w:val="000000" w:themeColor="text1"/>
                <w:sz w:val="22"/>
                <w:szCs w:val="22"/>
              </w:rPr>
            </w:pPr>
            <w:r w:rsidRPr="001D0383">
              <w:rPr>
                <w:rFonts w:ascii="Times New Roman" w:eastAsia="Times New Roman" w:hAnsi="Times New Roman" w:cs="Times New Roman"/>
                <w:color w:val="000000" w:themeColor="text1"/>
                <w:sz w:val="22"/>
                <w:szCs w:val="22"/>
              </w:rPr>
              <w:t>P-value</w:t>
            </w:r>
          </w:p>
        </w:tc>
        <w:tc>
          <w:tcPr>
            <w:tcW w:w="534" w:type="pct"/>
          </w:tcPr>
          <w:p w14:paraId="6F8063B8" w14:textId="77777777" w:rsidR="002437BB" w:rsidRPr="001D0383" w:rsidRDefault="002437BB" w:rsidP="000C2603">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r w:rsidRPr="001D0383">
              <w:rPr>
                <w:rFonts w:ascii="Times New Roman" w:eastAsia="Times New Roman" w:hAnsi="Times New Roman" w:cs="Times New Roman"/>
                <w:color w:val="000000" w:themeColor="text1"/>
                <w:sz w:val="22"/>
                <w:szCs w:val="22"/>
              </w:rPr>
              <w:t>Beta</w:t>
            </w:r>
          </w:p>
        </w:tc>
        <w:tc>
          <w:tcPr>
            <w:tcW w:w="407" w:type="pct"/>
          </w:tcPr>
          <w:p w14:paraId="2B7E7E5C" w14:textId="77777777" w:rsidR="002437BB" w:rsidRPr="001D0383" w:rsidRDefault="002437BB" w:rsidP="000C2603">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r w:rsidRPr="001D0383">
              <w:rPr>
                <w:rFonts w:ascii="Times New Roman" w:eastAsia="Times New Roman" w:hAnsi="Times New Roman" w:cs="Times New Roman"/>
                <w:color w:val="000000" w:themeColor="text1"/>
                <w:sz w:val="22"/>
                <w:szCs w:val="22"/>
              </w:rPr>
              <w:t>SE</w:t>
            </w:r>
          </w:p>
        </w:tc>
        <w:tc>
          <w:tcPr>
            <w:tcW w:w="765" w:type="pct"/>
          </w:tcPr>
          <w:p w14:paraId="2EC25448" w14:textId="77777777" w:rsidR="002437BB" w:rsidRPr="001D0383" w:rsidRDefault="002437BB" w:rsidP="00F86AB1">
            <w:pPr>
              <w:widowControl w:val="0"/>
              <w:autoSpaceDE w:val="0"/>
              <w:autoSpaceDN w:val="0"/>
              <w:spacing w:line="480" w:lineRule="auto"/>
              <w:jc w:val="center"/>
              <w:rPr>
                <w:rFonts w:ascii="Times New Roman" w:eastAsia="Times New Roman" w:hAnsi="Times New Roman" w:cs="Times New Roman"/>
                <w:color w:val="000000" w:themeColor="text1"/>
                <w:sz w:val="22"/>
                <w:szCs w:val="22"/>
              </w:rPr>
            </w:pPr>
            <w:r w:rsidRPr="001D0383">
              <w:rPr>
                <w:rFonts w:ascii="Times New Roman" w:eastAsia="Times New Roman" w:hAnsi="Times New Roman" w:cs="Times New Roman"/>
                <w:color w:val="000000" w:themeColor="text1"/>
                <w:sz w:val="22"/>
                <w:szCs w:val="22"/>
              </w:rPr>
              <w:t>P-value</w:t>
            </w:r>
          </w:p>
        </w:tc>
      </w:tr>
      <w:tr w:rsidR="002437BB" w:rsidRPr="001D0383" w14:paraId="716BC7FF" w14:textId="77777777" w:rsidTr="000C2603">
        <w:tc>
          <w:tcPr>
            <w:tcW w:w="791" w:type="pct"/>
          </w:tcPr>
          <w:p w14:paraId="4F28D818" w14:textId="77777777" w:rsidR="002437BB" w:rsidRPr="001D0383" w:rsidRDefault="002437BB" w:rsidP="000C2603">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r w:rsidRPr="001D0383">
              <w:rPr>
                <w:rFonts w:ascii="Times New Roman" w:eastAsia="Times New Roman" w:hAnsi="Times New Roman" w:cs="Times New Roman"/>
                <w:color w:val="000000" w:themeColor="text1"/>
                <w:sz w:val="22"/>
                <w:szCs w:val="22"/>
              </w:rPr>
              <w:t>FEV</w:t>
            </w:r>
            <w:r w:rsidRPr="001D0383">
              <w:rPr>
                <w:rFonts w:ascii="Times New Roman" w:eastAsia="Times New Roman" w:hAnsi="Times New Roman" w:cs="Times New Roman"/>
                <w:color w:val="000000" w:themeColor="text1"/>
                <w:sz w:val="22"/>
                <w:szCs w:val="22"/>
                <w:vertAlign w:val="subscript"/>
              </w:rPr>
              <w:t>1</w:t>
            </w:r>
          </w:p>
        </w:tc>
        <w:tc>
          <w:tcPr>
            <w:tcW w:w="485" w:type="pct"/>
          </w:tcPr>
          <w:p w14:paraId="6CF6E935" w14:textId="4104B4F9" w:rsidR="002437BB" w:rsidRPr="001D0383" w:rsidRDefault="00C917D4" w:rsidP="000C2603">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ins w:id="4" w:author="Author">
              <w:r>
                <w:rPr>
                  <w:rFonts w:ascii="Cambria" w:hAnsi="Cambria" w:cs="Times New Roman"/>
                  <w:color w:val="000000" w:themeColor="text1"/>
                  <w:sz w:val="20"/>
                  <w:szCs w:val="20"/>
                </w:rPr>
                <w:t>ε</w:t>
              </w:r>
            </w:ins>
            <w:del w:id="5" w:author="Author">
              <w:r w:rsidR="002437BB" w:rsidRPr="001D0383" w:rsidDel="00C917D4">
                <w:rPr>
                  <w:rFonts w:ascii="Symbol" w:hAnsi="Symbol" w:cs="Times New Roman"/>
                  <w:color w:val="000000" w:themeColor="text1"/>
                  <w:sz w:val="20"/>
                  <w:szCs w:val="20"/>
                </w:rPr>
                <w:delText></w:delText>
              </w:r>
            </w:del>
            <w:r w:rsidR="002437BB" w:rsidRPr="001D0383">
              <w:rPr>
                <w:rFonts w:ascii="Times New Roman" w:eastAsia="Times New Roman" w:hAnsi="Times New Roman" w:cs="Times New Roman"/>
                <w:color w:val="000000" w:themeColor="text1"/>
                <w:sz w:val="22"/>
                <w:szCs w:val="22"/>
              </w:rPr>
              <w:t>2</w:t>
            </w:r>
          </w:p>
        </w:tc>
        <w:tc>
          <w:tcPr>
            <w:tcW w:w="422" w:type="pct"/>
            <w:vAlign w:val="bottom"/>
          </w:tcPr>
          <w:p w14:paraId="575D83F3" w14:textId="77777777" w:rsidR="002437BB" w:rsidRPr="001D0383" w:rsidRDefault="002437BB" w:rsidP="000C2603">
            <w:pPr>
              <w:spacing w:line="480" w:lineRule="auto"/>
              <w:jc w:val="both"/>
              <w:rPr>
                <w:rFonts w:ascii="Times New Roman" w:hAnsi="Times New Roman" w:cs="Times New Roman"/>
                <w:color w:val="000000" w:themeColor="text1"/>
                <w:sz w:val="22"/>
                <w:szCs w:val="22"/>
              </w:rPr>
            </w:pPr>
            <w:r w:rsidRPr="001D0383">
              <w:rPr>
                <w:rFonts w:ascii="Times New Roman" w:hAnsi="Times New Roman" w:cs="Times New Roman"/>
                <w:color w:val="000000" w:themeColor="text1"/>
                <w:sz w:val="22"/>
                <w:szCs w:val="22"/>
              </w:rPr>
              <w:t>3,251</w:t>
            </w:r>
          </w:p>
        </w:tc>
        <w:tc>
          <w:tcPr>
            <w:tcW w:w="499" w:type="pct"/>
            <w:vAlign w:val="bottom"/>
          </w:tcPr>
          <w:p w14:paraId="399BD81F" w14:textId="77777777" w:rsidR="002437BB" w:rsidRPr="001D0383" w:rsidRDefault="002437BB" w:rsidP="000C2603">
            <w:pPr>
              <w:spacing w:line="480" w:lineRule="auto"/>
              <w:jc w:val="both"/>
              <w:rPr>
                <w:rFonts w:ascii="Times New Roman" w:hAnsi="Times New Roman" w:cs="Times New Roman"/>
                <w:color w:val="000000" w:themeColor="text1"/>
                <w:sz w:val="22"/>
                <w:szCs w:val="22"/>
              </w:rPr>
            </w:pPr>
            <w:r w:rsidRPr="001D0383">
              <w:rPr>
                <w:rFonts w:ascii="Times New Roman" w:hAnsi="Times New Roman" w:cs="Times New Roman"/>
                <w:color w:val="000000" w:themeColor="text1"/>
                <w:sz w:val="22"/>
                <w:szCs w:val="22"/>
              </w:rPr>
              <w:t>-15.75</w:t>
            </w:r>
          </w:p>
        </w:tc>
        <w:tc>
          <w:tcPr>
            <w:tcW w:w="381" w:type="pct"/>
            <w:vAlign w:val="bottom"/>
          </w:tcPr>
          <w:p w14:paraId="2ABEE4BF" w14:textId="77777777" w:rsidR="002437BB" w:rsidRPr="001D0383" w:rsidRDefault="002437BB" w:rsidP="000C2603">
            <w:pPr>
              <w:spacing w:line="480" w:lineRule="auto"/>
              <w:jc w:val="both"/>
              <w:rPr>
                <w:rFonts w:ascii="Times New Roman" w:hAnsi="Times New Roman" w:cs="Times New Roman"/>
                <w:color w:val="000000" w:themeColor="text1"/>
                <w:sz w:val="22"/>
                <w:szCs w:val="22"/>
              </w:rPr>
            </w:pPr>
            <w:r w:rsidRPr="001D0383">
              <w:rPr>
                <w:rFonts w:ascii="Times New Roman" w:hAnsi="Times New Roman" w:cs="Times New Roman"/>
                <w:color w:val="000000" w:themeColor="text1"/>
                <w:sz w:val="22"/>
                <w:szCs w:val="22"/>
              </w:rPr>
              <w:t>22.53</w:t>
            </w:r>
          </w:p>
        </w:tc>
        <w:tc>
          <w:tcPr>
            <w:tcW w:w="716" w:type="pct"/>
            <w:vAlign w:val="bottom"/>
          </w:tcPr>
          <w:p w14:paraId="785A31CD" w14:textId="3F4B6ECE" w:rsidR="002437BB" w:rsidRPr="001D0383" w:rsidRDefault="0084171B" w:rsidP="00F86AB1">
            <w:pPr>
              <w:spacing w:line="480" w:lineRule="auto"/>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w:t>
            </w:r>
            <w:r w:rsidR="002437BB" w:rsidRPr="001D0383">
              <w:rPr>
                <w:rFonts w:ascii="Times New Roman" w:hAnsi="Times New Roman" w:cs="Times New Roman"/>
                <w:color w:val="000000" w:themeColor="text1"/>
                <w:sz w:val="22"/>
                <w:szCs w:val="22"/>
              </w:rPr>
              <w:t>484</w:t>
            </w:r>
          </w:p>
        </w:tc>
        <w:tc>
          <w:tcPr>
            <w:tcW w:w="534" w:type="pct"/>
            <w:vAlign w:val="bottom"/>
          </w:tcPr>
          <w:p w14:paraId="37356B14" w14:textId="77777777" w:rsidR="002437BB" w:rsidRPr="001D0383" w:rsidRDefault="002437BB" w:rsidP="000C2603">
            <w:pPr>
              <w:spacing w:line="480" w:lineRule="auto"/>
              <w:jc w:val="both"/>
              <w:rPr>
                <w:rFonts w:ascii="Times New Roman" w:hAnsi="Times New Roman" w:cs="Times New Roman"/>
                <w:color w:val="000000" w:themeColor="text1"/>
                <w:sz w:val="22"/>
                <w:szCs w:val="22"/>
              </w:rPr>
            </w:pPr>
            <w:r w:rsidRPr="001D0383">
              <w:rPr>
                <w:rFonts w:ascii="Times New Roman" w:hAnsi="Times New Roman" w:cs="Times New Roman"/>
                <w:color w:val="000000" w:themeColor="text1"/>
                <w:sz w:val="22"/>
                <w:szCs w:val="22"/>
              </w:rPr>
              <w:t>-14.03</w:t>
            </w:r>
          </w:p>
        </w:tc>
        <w:tc>
          <w:tcPr>
            <w:tcW w:w="407" w:type="pct"/>
            <w:vAlign w:val="bottom"/>
          </w:tcPr>
          <w:p w14:paraId="17599D6F" w14:textId="77777777" w:rsidR="002437BB" w:rsidRPr="001D0383" w:rsidRDefault="002437BB" w:rsidP="000C2603">
            <w:pPr>
              <w:spacing w:line="480" w:lineRule="auto"/>
              <w:jc w:val="both"/>
              <w:rPr>
                <w:rFonts w:ascii="Times New Roman" w:hAnsi="Times New Roman" w:cs="Times New Roman"/>
                <w:color w:val="000000" w:themeColor="text1"/>
                <w:sz w:val="22"/>
                <w:szCs w:val="22"/>
              </w:rPr>
            </w:pPr>
            <w:r w:rsidRPr="001D0383">
              <w:rPr>
                <w:rFonts w:ascii="Times New Roman" w:hAnsi="Times New Roman" w:cs="Times New Roman"/>
                <w:color w:val="000000" w:themeColor="text1"/>
                <w:sz w:val="22"/>
                <w:szCs w:val="22"/>
              </w:rPr>
              <w:t>22.53</w:t>
            </w:r>
          </w:p>
        </w:tc>
        <w:tc>
          <w:tcPr>
            <w:tcW w:w="765" w:type="pct"/>
            <w:vAlign w:val="bottom"/>
          </w:tcPr>
          <w:p w14:paraId="63F96385" w14:textId="6891D981" w:rsidR="002437BB" w:rsidRPr="001D0383" w:rsidRDefault="0084171B" w:rsidP="00F86AB1">
            <w:pPr>
              <w:spacing w:line="480" w:lineRule="auto"/>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w:t>
            </w:r>
            <w:r w:rsidR="002437BB" w:rsidRPr="001D0383">
              <w:rPr>
                <w:rFonts w:ascii="Times New Roman" w:hAnsi="Times New Roman" w:cs="Times New Roman"/>
                <w:color w:val="000000" w:themeColor="text1"/>
                <w:sz w:val="22"/>
                <w:szCs w:val="22"/>
              </w:rPr>
              <w:t>533</w:t>
            </w:r>
          </w:p>
        </w:tc>
      </w:tr>
      <w:tr w:rsidR="002437BB" w:rsidRPr="001D0383" w14:paraId="5504C0E9" w14:textId="77777777" w:rsidTr="000C2603">
        <w:tc>
          <w:tcPr>
            <w:tcW w:w="791" w:type="pct"/>
          </w:tcPr>
          <w:p w14:paraId="4EE463F1" w14:textId="77777777" w:rsidR="002437BB" w:rsidRPr="001D0383" w:rsidRDefault="002437BB" w:rsidP="000C2603">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p>
        </w:tc>
        <w:tc>
          <w:tcPr>
            <w:tcW w:w="485" w:type="pct"/>
          </w:tcPr>
          <w:p w14:paraId="2ADAFA61" w14:textId="6C9F7A96" w:rsidR="002437BB" w:rsidRPr="001D0383" w:rsidRDefault="00C917D4" w:rsidP="000C2603">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ins w:id="6" w:author="Author">
              <w:r>
                <w:rPr>
                  <w:rFonts w:ascii="Cambria" w:hAnsi="Cambria" w:cs="Times New Roman"/>
                  <w:color w:val="000000" w:themeColor="text1"/>
                  <w:sz w:val="20"/>
                  <w:szCs w:val="20"/>
                </w:rPr>
                <w:t>ε</w:t>
              </w:r>
            </w:ins>
            <w:del w:id="7" w:author="Author">
              <w:r w:rsidR="002437BB" w:rsidRPr="001D0383" w:rsidDel="00C917D4">
                <w:rPr>
                  <w:rFonts w:ascii="Symbol" w:hAnsi="Symbol" w:cs="Times New Roman"/>
                  <w:color w:val="000000" w:themeColor="text1"/>
                  <w:sz w:val="20"/>
                  <w:szCs w:val="20"/>
                </w:rPr>
                <w:delText></w:delText>
              </w:r>
            </w:del>
            <w:r w:rsidR="002437BB" w:rsidRPr="001D0383">
              <w:rPr>
                <w:rFonts w:ascii="Times New Roman" w:eastAsia="Times New Roman" w:hAnsi="Times New Roman" w:cs="Times New Roman"/>
                <w:color w:val="000000" w:themeColor="text1"/>
                <w:sz w:val="22"/>
                <w:szCs w:val="22"/>
              </w:rPr>
              <w:t>4</w:t>
            </w:r>
          </w:p>
        </w:tc>
        <w:tc>
          <w:tcPr>
            <w:tcW w:w="422" w:type="pct"/>
            <w:vAlign w:val="bottom"/>
          </w:tcPr>
          <w:p w14:paraId="2DC42F4F" w14:textId="77777777" w:rsidR="002437BB" w:rsidRPr="001D0383" w:rsidRDefault="002437BB" w:rsidP="000C2603">
            <w:pPr>
              <w:spacing w:line="480" w:lineRule="auto"/>
              <w:jc w:val="both"/>
              <w:rPr>
                <w:rFonts w:ascii="Times New Roman" w:hAnsi="Times New Roman" w:cs="Times New Roman"/>
                <w:color w:val="000000" w:themeColor="text1"/>
                <w:sz w:val="22"/>
                <w:szCs w:val="22"/>
              </w:rPr>
            </w:pPr>
            <w:r w:rsidRPr="001D0383">
              <w:rPr>
                <w:rFonts w:ascii="Times New Roman" w:hAnsi="Times New Roman" w:cs="Times New Roman"/>
                <w:color w:val="000000" w:themeColor="text1"/>
                <w:sz w:val="22"/>
                <w:szCs w:val="22"/>
              </w:rPr>
              <w:t>3,342</w:t>
            </w:r>
          </w:p>
        </w:tc>
        <w:tc>
          <w:tcPr>
            <w:tcW w:w="499" w:type="pct"/>
            <w:vAlign w:val="bottom"/>
          </w:tcPr>
          <w:p w14:paraId="5A57BBE5" w14:textId="77777777" w:rsidR="002437BB" w:rsidRPr="001D0383" w:rsidRDefault="002437BB" w:rsidP="000C2603">
            <w:pPr>
              <w:spacing w:line="480" w:lineRule="auto"/>
              <w:jc w:val="both"/>
              <w:rPr>
                <w:rFonts w:ascii="Times New Roman" w:hAnsi="Times New Roman" w:cs="Times New Roman"/>
                <w:color w:val="000000" w:themeColor="text1"/>
                <w:sz w:val="22"/>
                <w:szCs w:val="22"/>
              </w:rPr>
            </w:pPr>
            <w:r w:rsidRPr="001D0383">
              <w:rPr>
                <w:rFonts w:ascii="Times New Roman" w:hAnsi="Times New Roman" w:cs="Times New Roman"/>
                <w:color w:val="000000" w:themeColor="text1"/>
                <w:sz w:val="22"/>
                <w:szCs w:val="22"/>
              </w:rPr>
              <w:t>-2.79</w:t>
            </w:r>
          </w:p>
        </w:tc>
        <w:tc>
          <w:tcPr>
            <w:tcW w:w="381" w:type="pct"/>
            <w:vAlign w:val="bottom"/>
          </w:tcPr>
          <w:p w14:paraId="72D023FE" w14:textId="77777777" w:rsidR="002437BB" w:rsidRPr="001D0383" w:rsidRDefault="002437BB" w:rsidP="000C2603">
            <w:pPr>
              <w:spacing w:line="480" w:lineRule="auto"/>
              <w:jc w:val="both"/>
              <w:rPr>
                <w:rFonts w:ascii="Times New Roman" w:hAnsi="Times New Roman" w:cs="Times New Roman"/>
                <w:color w:val="000000" w:themeColor="text1"/>
                <w:sz w:val="22"/>
                <w:szCs w:val="22"/>
              </w:rPr>
            </w:pPr>
            <w:r w:rsidRPr="001D0383">
              <w:rPr>
                <w:rFonts w:ascii="Times New Roman" w:hAnsi="Times New Roman" w:cs="Times New Roman"/>
                <w:color w:val="000000" w:themeColor="text1"/>
                <w:sz w:val="22"/>
                <w:szCs w:val="22"/>
              </w:rPr>
              <w:t>21.78</w:t>
            </w:r>
          </w:p>
        </w:tc>
        <w:tc>
          <w:tcPr>
            <w:tcW w:w="716" w:type="pct"/>
            <w:vAlign w:val="bottom"/>
          </w:tcPr>
          <w:p w14:paraId="3601C561" w14:textId="6F7B32FC" w:rsidR="002437BB" w:rsidRPr="001D0383" w:rsidRDefault="0084171B" w:rsidP="00F86AB1">
            <w:pPr>
              <w:spacing w:line="480" w:lineRule="auto"/>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w:t>
            </w:r>
            <w:r w:rsidR="002437BB" w:rsidRPr="001D0383">
              <w:rPr>
                <w:rFonts w:ascii="Times New Roman" w:hAnsi="Times New Roman" w:cs="Times New Roman"/>
                <w:color w:val="000000" w:themeColor="text1"/>
                <w:sz w:val="22"/>
                <w:szCs w:val="22"/>
              </w:rPr>
              <w:t>898</w:t>
            </w:r>
          </w:p>
        </w:tc>
        <w:tc>
          <w:tcPr>
            <w:tcW w:w="534" w:type="pct"/>
            <w:vAlign w:val="bottom"/>
          </w:tcPr>
          <w:p w14:paraId="7CFDE8AF" w14:textId="77777777" w:rsidR="002437BB" w:rsidRPr="001D0383" w:rsidRDefault="002437BB" w:rsidP="000C2603">
            <w:pPr>
              <w:spacing w:line="480" w:lineRule="auto"/>
              <w:jc w:val="both"/>
              <w:rPr>
                <w:rFonts w:ascii="Times New Roman" w:hAnsi="Times New Roman" w:cs="Times New Roman"/>
                <w:color w:val="000000" w:themeColor="text1"/>
                <w:sz w:val="22"/>
                <w:szCs w:val="22"/>
              </w:rPr>
            </w:pPr>
            <w:r w:rsidRPr="001D0383">
              <w:rPr>
                <w:rFonts w:ascii="Times New Roman" w:hAnsi="Times New Roman" w:cs="Times New Roman"/>
                <w:color w:val="000000" w:themeColor="text1"/>
                <w:sz w:val="22"/>
                <w:szCs w:val="22"/>
              </w:rPr>
              <w:t>-3.65</w:t>
            </w:r>
          </w:p>
        </w:tc>
        <w:tc>
          <w:tcPr>
            <w:tcW w:w="407" w:type="pct"/>
            <w:vAlign w:val="bottom"/>
          </w:tcPr>
          <w:p w14:paraId="33D48899" w14:textId="77777777" w:rsidR="002437BB" w:rsidRPr="001D0383" w:rsidRDefault="002437BB" w:rsidP="000C2603">
            <w:pPr>
              <w:spacing w:line="480" w:lineRule="auto"/>
              <w:jc w:val="both"/>
              <w:rPr>
                <w:rFonts w:ascii="Times New Roman" w:hAnsi="Times New Roman" w:cs="Times New Roman"/>
                <w:color w:val="000000" w:themeColor="text1"/>
                <w:sz w:val="22"/>
                <w:szCs w:val="22"/>
              </w:rPr>
            </w:pPr>
            <w:r w:rsidRPr="001D0383">
              <w:rPr>
                <w:rFonts w:ascii="Times New Roman" w:hAnsi="Times New Roman" w:cs="Times New Roman"/>
                <w:color w:val="000000" w:themeColor="text1"/>
                <w:sz w:val="22"/>
                <w:szCs w:val="22"/>
              </w:rPr>
              <w:t>21.78</w:t>
            </w:r>
          </w:p>
        </w:tc>
        <w:tc>
          <w:tcPr>
            <w:tcW w:w="765" w:type="pct"/>
            <w:vAlign w:val="bottom"/>
          </w:tcPr>
          <w:p w14:paraId="7B891558" w14:textId="4E89F7FF" w:rsidR="002437BB" w:rsidRPr="001D0383" w:rsidRDefault="0084171B" w:rsidP="00F86AB1">
            <w:pPr>
              <w:spacing w:line="480" w:lineRule="auto"/>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w:t>
            </w:r>
            <w:r w:rsidR="002437BB" w:rsidRPr="001D0383">
              <w:rPr>
                <w:rFonts w:ascii="Times New Roman" w:hAnsi="Times New Roman" w:cs="Times New Roman"/>
                <w:color w:val="000000" w:themeColor="text1"/>
                <w:sz w:val="22"/>
                <w:szCs w:val="22"/>
              </w:rPr>
              <w:t>867</w:t>
            </w:r>
          </w:p>
        </w:tc>
      </w:tr>
      <w:tr w:rsidR="002437BB" w:rsidRPr="001D0383" w14:paraId="017B0095" w14:textId="77777777" w:rsidTr="000C2603">
        <w:tc>
          <w:tcPr>
            <w:tcW w:w="791" w:type="pct"/>
          </w:tcPr>
          <w:p w14:paraId="326992DF" w14:textId="77777777" w:rsidR="002437BB" w:rsidRPr="001D0383" w:rsidRDefault="002437BB" w:rsidP="000C2603">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r w:rsidRPr="001D0383">
              <w:rPr>
                <w:rFonts w:ascii="Times New Roman" w:eastAsia="Times New Roman" w:hAnsi="Times New Roman" w:cs="Times New Roman"/>
                <w:color w:val="000000" w:themeColor="text1"/>
                <w:sz w:val="22"/>
                <w:szCs w:val="22"/>
              </w:rPr>
              <w:t>FVC</w:t>
            </w:r>
          </w:p>
        </w:tc>
        <w:tc>
          <w:tcPr>
            <w:tcW w:w="485" w:type="pct"/>
          </w:tcPr>
          <w:p w14:paraId="173441E4" w14:textId="3D2ECD4B" w:rsidR="002437BB" w:rsidRPr="001D0383" w:rsidRDefault="00C917D4" w:rsidP="000C2603">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ins w:id="8" w:author="Author">
              <w:r>
                <w:rPr>
                  <w:rFonts w:ascii="Cambria" w:hAnsi="Cambria" w:cs="Times New Roman"/>
                  <w:color w:val="000000" w:themeColor="text1"/>
                  <w:sz w:val="20"/>
                  <w:szCs w:val="20"/>
                </w:rPr>
                <w:t>ε</w:t>
              </w:r>
            </w:ins>
            <w:del w:id="9" w:author="Author">
              <w:r w:rsidR="002437BB" w:rsidRPr="001D0383" w:rsidDel="00C917D4">
                <w:rPr>
                  <w:rFonts w:ascii="Symbol" w:hAnsi="Symbol" w:cs="Times New Roman"/>
                  <w:color w:val="000000" w:themeColor="text1"/>
                  <w:sz w:val="20"/>
                  <w:szCs w:val="20"/>
                </w:rPr>
                <w:delText></w:delText>
              </w:r>
            </w:del>
            <w:r w:rsidR="002437BB" w:rsidRPr="001D0383">
              <w:rPr>
                <w:rFonts w:ascii="Times New Roman" w:eastAsia="Times New Roman" w:hAnsi="Times New Roman" w:cs="Times New Roman"/>
                <w:color w:val="000000" w:themeColor="text1"/>
                <w:sz w:val="22"/>
                <w:szCs w:val="22"/>
              </w:rPr>
              <w:t>2</w:t>
            </w:r>
          </w:p>
        </w:tc>
        <w:tc>
          <w:tcPr>
            <w:tcW w:w="422" w:type="pct"/>
            <w:vAlign w:val="bottom"/>
          </w:tcPr>
          <w:p w14:paraId="4AD0893D" w14:textId="77777777" w:rsidR="002437BB" w:rsidRPr="001D0383" w:rsidRDefault="002437BB" w:rsidP="000C2603">
            <w:pPr>
              <w:spacing w:line="480" w:lineRule="auto"/>
              <w:jc w:val="both"/>
              <w:rPr>
                <w:rFonts w:ascii="Times New Roman" w:hAnsi="Times New Roman" w:cs="Times New Roman"/>
                <w:color w:val="000000" w:themeColor="text1"/>
                <w:sz w:val="22"/>
                <w:szCs w:val="22"/>
              </w:rPr>
            </w:pPr>
            <w:r w:rsidRPr="001D0383">
              <w:rPr>
                <w:rFonts w:ascii="Times New Roman" w:hAnsi="Times New Roman" w:cs="Times New Roman"/>
                <w:color w:val="000000" w:themeColor="text1"/>
                <w:sz w:val="22"/>
                <w:szCs w:val="22"/>
              </w:rPr>
              <w:t>3,251</w:t>
            </w:r>
          </w:p>
        </w:tc>
        <w:tc>
          <w:tcPr>
            <w:tcW w:w="499" w:type="pct"/>
            <w:vAlign w:val="bottom"/>
          </w:tcPr>
          <w:p w14:paraId="3D2DD8F4" w14:textId="77777777" w:rsidR="002437BB" w:rsidRPr="001D0383" w:rsidRDefault="002437BB" w:rsidP="000C2603">
            <w:pPr>
              <w:spacing w:line="480" w:lineRule="auto"/>
              <w:jc w:val="both"/>
              <w:rPr>
                <w:rFonts w:ascii="Times New Roman" w:hAnsi="Times New Roman" w:cs="Times New Roman"/>
                <w:color w:val="000000" w:themeColor="text1"/>
                <w:sz w:val="22"/>
                <w:szCs w:val="22"/>
              </w:rPr>
            </w:pPr>
            <w:r w:rsidRPr="001D0383">
              <w:rPr>
                <w:rFonts w:ascii="Times New Roman" w:hAnsi="Times New Roman" w:cs="Times New Roman"/>
                <w:color w:val="000000" w:themeColor="text1"/>
                <w:sz w:val="22"/>
                <w:szCs w:val="22"/>
              </w:rPr>
              <w:t>-24.27</w:t>
            </w:r>
          </w:p>
        </w:tc>
        <w:tc>
          <w:tcPr>
            <w:tcW w:w="381" w:type="pct"/>
            <w:vAlign w:val="bottom"/>
          </w:tcPr>
          <w:p w14:paraId="22E8E2C8" w14:textId="77777777" w:rsidR="002437BB" w:rsidRPr="001D0383" w:rsidRDefault="002437BB" w:rsidP="000C2603">
            <w:pPr>
              <w:spacing w:line="480" w:lineRule="auto"/>
              <w:jc w:val="both"/>
              <w:rPr>
                <w:rFonts w:ascii="Times New Roman" w:hAnsi="Times New Roman" w:cs="Times New Roman"/>
                <w:color w:val="000000" w:themeColor="text1"/>
                <w:sz w:val="22"/>
                <w:szCs w:val="22"/>
              </w:rPr>
            </w:pPr>
            <w:r w:rsidRPr="001D0383">
              <w:rPr>
                <w:rFonts w:ascii="Times New Roman" w:hAnsi="Times New Roman" w:cs="Times New Roman"/>
                <w:color w:val="000000" w:themeColor="text1"/>
                <w:sz w:val="22"/>
                <w:szCs w:val="22"/>
              </w:rPr>
              <w:t>26.94</w:t>
            </w:r>
          </w:p>
        </w:tc>
        <w:tc>
          <w:tcPr>
            <w:tcW w:w="716" w:type="pct"/>
            <w:vAlign w:val="bottom"/>
          </w:tcPr>
          <w:p w14:paraId="5B50D9D6" w14:textId="62071E7B" w:rsidR="002437BB" w:rsidRPr="001D0383" w:rsidRDefault="0084171B" w:rsidP="00F86AB1">
            <w:pPr>
              <w:spacing w:line="480" w:lineRule="auto"/>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w:t>
            </w:r>
            <w:r w:rsidR="002437BB" w:rsidRPr="001D0383">
              <w:rPr>
                <w:rFonts w:ascii="Times New Roman" w:hAnsi="Times New Roman" w:cs="Times New Roman"/>
                <w:color w:val="000000" w:themeColor="text1"/>
                <w:sz w:val="22"/>
                <w:szCs w:val="22"/>
              </w:rPr>
              <w:t>368</w:t>
            </w:r>
          </w:p>
        </w:tc>
        <w:tc>
          <w:tcPr>
            <w:tcW w:w="534" w:type="pct"/>
            <w:vAlign w:val="bottom"/>
          </w:tcPr>
          <w:p w14:paraId="47C1D603" w14:textId="77777777" w:rsidR="002437BB" w:rsidRPr="001D0383" w:rsidRDefault="002437BB" w:rsidP="000C2603">
            <w:pPr>
              <w:spacing w:line="480" w:lineRule="auto"/>
              <w:jc w:val="both"/>
              <w:rPr>
                <w:rFonts w:ascii="Times New Roman" w:hAnsi="Times New Roman" w:cs="Times New Roman"/>
                <w:color w:val="000000" w:themeColor="text1"/>
                <w:sz w:val="22"/>
                <w:szCs w:val="22"/>
              </w:rPr>
            </w:pPr>
            <w:r w:rsidRPr="001D0383">
              <w:rPr>
                <w:rFonts w:ascii="Times New Roman" w:hAnsi="Times New Roman" w:cs="Times New Roman"/>
                <w:color w:val="000000" w:themeColor="text1"/>
                <w:sz w:val="22"/>
                <w:szCs w:val="22"/>
              </w:rPr>
              <w:t>-21.96</w:t>
            </w:r>
          </w:p>
        </w:tc>
        <w:tc>
          <w:tcPr>
            <w:tcW w:w="407" w:type="pct"/>
            <w:vAlign w:val="bottom"/>
          </w:tcPr>
          <w:p w14:paraId="723C00D0" w14:textId="77777777" w:rsidR="002437BB" w:rsidRPr="001D0383" w:rsidRDefault="002437BB" w:rsidP="000C2603">
            <w:pPr>
              <w:spacing w:line="480" w:lineRule="auto"/>
              <w:jc w:val="both"/>
              <w:rPr>
                <w:rFonts w:ascii="Times New Roman" w:hAnsi="Times New Roman" w:cs="Times New Roman"/>
                <w:color w:val="000000" w:themeColor="text1"/>
                <w:sz w:val="22"/>
                <w:szCs w:val="22"/>
              </w:rPr>
            </w:pPr>
            <w:r w:rsidRPr="001D0383">
              <w:rPr>
                <w:rFonts w:ascii="Times New Roman" w:hAnsi="Times New Roman" w:cs="Times New Roman"/>
                <w:color w:val="000000" w:themeColor="text1"/>
                <w:sz w:val="22"/>
                <w:szCs w:val="22"/>
              </w:rPr>
              <w:t>26.94</w:t>
            </w:r>
          </w:p>
        </w:tc>
        <w:tc>
          <w:tcPr>
            <w:tcW w:w="765" w:type="pct"/>
            <w:vAlign w:val="bottom"/>
          </w:tcPr>
          <w:p w14:paraId="02F80F99" w14:textId="34B9BE8D" w:rsidR="002437BB" w:rsidRPr="001D0383" w:rsidRDefault="0084171B" w:rsidP="00F86AB1">
            <w:pPr>
              <w:spacing w:line="480" w:lineRule="auto"/>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w:t>
            </w:r>
            <w:r w:rsidR="002437BB" w:rsidRPr="001D0383">
              <w:rPr>
                <w:rFonts w:ascii="Times New Roman" w:hAnsi="Times New Roman" w:cs="Times New Roman"/>
                <w:color w:val="000000" w:themeColor="text1"/>
                <w:sz w:val="22"/>
                <w:szCs w:val="22"/>
              </w:rPr>
              <w:t>415</w:t>
            </w:r>
          </w:p>
        </w:tc>
      </w:tr>
      <w:tr w:rsidR="002437BB" w:rsidRPr="001D0383" w14:paraId="39C11B4A" w14:textId="77777777" w:rsidTr="000C2603">
        <w:tc>
          <w:tcPr>
            <w:tcW w:w="791" w:type="pct"/>
          </w:tcPr>
          <w:p w14:paraId="66D1F6BF" w14:textId="77777777" w:rsidR="002437BB" w:rsidRPr="001D0383" w:rsidRDefault="002437BB" w:rsidP="000C2603">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p>
        </w:tc>
        <w:tc>
          <w:tcPr>
            <w:tcW w:w="485" w:type="pct"/>
          </w:tcPr>
          <w:p w14:paraId="1FF3EB14" w14:textId="47869960" w:rsidR="002437BB" w:rsidRPr="001D0383" w:rsidRDefault="00C917D4" w:rsidP="000C2603">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ins w:id="10" w:author="Author">
              <w:r>
                <w:rPr>
                  <w:rFonts w:ascii="Cambria" w:hAnsi="Cambria" w:cs="Times New Roman"/>
                  <w:color w:val="000000" w:themeColor="text1"/>
                  <w:sz w:val="20"/>
                  <w:szCs w:val="20"/>
                </w:rPr>
                <w:t>ε</w:t>
              </w:r>
            </w:ins>
            <w:del w:id="11" w:author="Author">
              <w:r w:rsidR="002437BB" w:rsidRPr="001D0383" w:rsidDel="00C917D4">
                <w:rPr>
                  <w:rFonts w:ascii="Symbol" w:hAnsi="Symbol" w:cs="Times New Roman"/>
                  <w:color w:val="000000" w:themeColor="text1"/>
                  <w:sz w:val="20"/>
                  <w:szCs w:val="20"/>
                </w:rPr>
                <w:delText></w:delText>
              </w:r>
            </w:del>
            <w:r w:rsidR="002437BB" w:rsidRPr="001D0383">
              <w:rPr>
                <w:rFonts w:ascii="Times New Roman" w:eastAsia="Times New Roman" w:hAnsi="Times New Roman" w:cs="Times New Roman"/>
                <w:color w:val="000000" w:themeColor="text1"/>
                <w:sz w:val="22"/>
                <w:szCs w:val="22"/>
              </w:rPr>
              <w:t>4</w:t>
            </w:r>
          </w:p>
        </w:tc>
        <w:tc>
          <w:tcPr>
            <w:tcW w:w="422" w:type="pct"/>
            <w:vAlign w:val="bottom"/>
          </w:tcPr>
          <w:p w14:paraId="6B8E2200" w14:textId="77777777" w:rsidR="002437BB" w:rsidRPr="001D0383" w:rsidRDefault="002437BB" w:rsidP="000C2603">
            <w:pPr>
              <w:spacing w:line="480" w:lineRule="auto"/>
              <w:jc w:val="both"/>
              <w:rPr>
                <w:rFonts w:ascii="Times New Roman" w:hAnsi="Times New Roman" w:cs="Times New Roman"/>
                <w:color w:val="000000" w:themeColor="text1"/>
                <w:sz w:val="22"/>
                <w:szCs w:val="22"/>
              </w:rPr>
            </w:pPr>
            <w:r w:rsidRPr="001D0383">
              <w:rPr>
                <w:rFonts w:ascii="Times New Roman" w:hAnsi="Times New Roman" w:cs="Times New Roman"/>
                <w:color w:val="000000" w:themeColor="text1"/>
                <w:sz w:val="22"/>
                <w:szCs w:val="22"/>
              </w:rPr>
              <w:t>3,342</w:t>
            </w:r>
          </w:p>
        </w:tc>
        <w:tc>
          <w:tcPr>
            <w:tcW w:w="499" w:type="pct"/>
            <w:vAlign w:val="bottom"/>
          </w:tcPr>
          <w:p w14:paraId="46BB3BA2" w14:textId="77777777" w:rsidR="002437BB" w:rsidRPr="001D0383" w:rsidRDefault="002437BB" w:rsidP="000C2603">
            <w:pPr>
              <w:spacing w:line="480" w:lineRule="auto"/>
              <w:jc w:val="both"/>
              <w:rPr>
                <w:rFonts w:ascii="Times New Roman" w:hAnsi="Times New Roman" w:cs="Times New Roman"/>
                <w:color w:val="000000" w:themeColor="text1"/>
                <w:sz w:val="22"/>
                <w:szCs w:val="22"/>
              </w:rPr>
            </w:pPr>
            <w:r w:rsidRPr="001D0383">
              <w:rPr>
                <w:rFonts w:ascii="Times New Roman" w:hAnsi="Times New Roman" w:cs="Times New Roman"/>
                <w:color w:val="000000" w:themeColor="text1"/>
                <w:sz w:val="22"/>
                <w:szCs w:val="22"/>
              </w:rPr>
              <w:t>15.83</w:t>
            </w:r>
          </w:p>
        </w:tc>
        <w:tc>
          <w:tcPr>
            <w:tcW w:w="381" w:type="pct"/>
            <w:vAlign w:val="bottom"/>
          </w:tcPr>
          <w:p w14:paraId="17EB8368" w14:textId="77777777" w:rsidR="002437BB" w:rsidRPr="001D0383" w:rsidRDefault="002437BB" w:rsidP="000C2603">
            <w:pPr>
              <w:spacing w:line="480" w:lineRule="auto"/>
              <w:jc w:val="both"/>
              <w:rPr>
                <w:rFonts w:ascii="Times New Roman" w:hAnsi="Times New Roman" w:cs="Times New Roman"/>
                <w:color w:val="000000" w:themeColor="text1"/>
                <w:sz w:val="22"/>
                <w:szCs w:val="22"/>
              </w:rPr>
            </w:pPr>
            <w:r w:rsidRPr="001D0383">
              <w:rPr>
                <w:rFonts w:ascii="Times New Roman" w:hAnsi="Times New Roman" w:cs="Times New Roman"/>
                <w:color w:val="000000" w:themeColor="text1"/>
                <w:sz w:val="22"/>
                <w:szCs w:val="22"/>
              </w:rPr>
              <w:t>25.94</w:t>
            </w:r>
          </w:p>
        </w:tc>
        <w:tc>
          <w:tcPr>
            <w:tcW w:w="716" w:type="pct"/>
            <w:vAlign w:val="bottom"/>
          </w:tcPr>
          <w:p w14:paraId="411CE02F" w14:textId="49B480C5" w:rsidR="002437BB" w:rsidRPr="001D0383" w:rsidRDefault="0084171B" w:rsidP="00F86AB1">
            <w:pPr>
              <w:spacing w:line="480" w:lineRule="auto"/>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w:t>
            </w:r>
            <w:r w:rsidR="002437BB" w:rsidRPr="001D0383">
              <w:rPr>
                <w:rFonts w:ascii="Times New Roman" w:hAnsi="Times New Roman" w:cs="Times New Roman"/>
                <w:color w:val="000000" w:themeColor="text1"/>
                <w:sz w:val="22"/>
                <w:szCs w:val="22"/>
              </w:rPr>
              <w:t>542</w:t>
            </w:r>
          </w:p>
        </w:tc>
        <w:tc>
          <w:tcPr>
            <w:tcW w:w="534" w:type="pct"/>
            <w:vAlign w:val="bottom"/>
          </w:tcPr>
          <w:p w14:paraId="0BD135C8" w14:textId="77777777" w:rsidR="002437BB" w:rsidRPr="001D0383" w:rsidRDefault="002437BB" w:rsidP="000C2603">
            <w:pPr>
              <w:spacing w:line="480" w:lineRule="auto"/>
              <w:jc w:val="both"/>
              <w:rPr>
                <w:rFonts w:ascii="Times New Roman" w:hAnsi="Times New Roman" w:cs="Times New Roman"/>
                <w:color w:val="000000" w:themeColor="text1"/>
                <w:sz w:val="22"/>
                <w:szCs w:val="22"/>
              </w:rPr>
            </w:pPr>
            <w:r w:rsidRPr="001D0383">
              <w:rPr>
                <w:rFonts w:ascii="Times New Roman" w:hAnsi="Times New Roman" w:cs="Times New Roman"/>
                <w:color w:val="000000" w:themeColor="text1"/>
                <w:sz w:val="22"/>
                <w:szCs w:val="22"/>
              </w:rPr>
              <w:t>15.24</w:t>
            </w:r>
          </w:p>
        </w:tc>
        <w:tc>
          <w:tcPr>
            <w:tcW w:w="407" w:type="pct"/>
            <w:vAlign w:val="bottom"/>
          </w:tcPr>
          <w:p w14:paraId="7408F0CD" w14:textId="77777777" w:rsidR="002437BB" w:rsidRPr="001D0383" w:rsidRDefault="002437BB" w:rsidP="000C2603">
            <w:pPr>
              <w:spacing w:line="480" w:lineRule="auto"/>
              <w:jc w:val="both"/>
              <w:rPr>
                <w:rFonts w:ascii="Times New Roman" w:hAnsi="Times New Roman" w:cs="Times New Roman"/>
                <w:color w:val="000000" w:themeColor="text1"/>
                <w:sz w:val="22"/>
                <w:szCs w:val="22"/>
              </w:rPr>
            </w:pPr>
            <w:r w:rsidRPr="001D0383">
              <w:rPr>
                <w:rFonts w:ascii="Times New Roman" w:hAnsi="Times New Roman" w:cs="Times New Roman"/>
                <w:color w:val="000000" w:themeColor="text1"/>
                <w:sz w:val="22"/>
                <w:szCs w:val="22"/>
              </w:rPr>
              <w:t>25.94</w:t>
            </w:r>
          </w:p>
        </w:tc>
        <w:tc>
          <w:tcPr>
            <w:tcW w:w="765" w:type="pct"/>
            <w:vAlign w:val="bottom"/>
          </w:tcPr>
          <w:p w14:paraId="160ADCB0" w14:textId="65EFFDA6" w:rsidR="002437BB" w:rsidRPr="001D0383" w:rsidRDefault="0084171B" w:rsidP="00F86AB1">
            <w:pPr>
              <w:spacing w:line="480" w:lineRule="auto"/>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w:t>
            </w:r>
            <w:r w:rsidR="002437BB" w:rsidRPr="001D0383">
              <w:rPr>
                <w:rFonts w:ascii="Times New Roman" w:hAnsi="Times New Roman" w:cs="Times New Roman"/>
                <w:color w:val="000000" w:themeColor="text1"/>
                <w:sz w:val="22"/>
                <w:szCs w:val="22"/>
              </w:rPr>
              <w:t>557</w:t>
            </w:r>
          </w:p>
        </w:tc>
      </w:tr>
      <w:tr w:rsidR="002437BB" w:rsidRPr="001D0383" w14:paraId="22CB019A" w14:textId="77777777" w:rsidTr="000C2603">
        <w:tc>
          <w:tcPr>
            <w:tcW w:w="791" w:type="pct"/>
          </w:tcPr>
          <w:p w14:paraId="4040A712" w14:textId="77777777" w:rsidR="002437BB" w:rsidRPr="001D0383" w:rsidRDefault="002437BB" w:rsidP="000C2603">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r w:rsidRPr="001D0383">
              <w:rPr>
                <w:rFonts w:ascii="Times New Roman" w:eastAsia="Times New Roman" w:hAnsi="Times New Roman" w:cs="Times New Roman"/>
                <w:color w:val="000000" w:themeColor="text1"/>
                <w:sz w:val="22"/>
                <w:szCs w:val="22"/>
              </w:rPr>
              <w:t>FEV</w:t>
            </w:r>
            <w:r w:rsidRPr="001D0383">
              <w:rPr>
                <w:rFonts w:ascii="Times New Roman" w:eastAsia="Times New Roman" w:hAnsi="Times New Roman" w:cs="Times New Roman"/>
                <w:color w:val="000000" w:themeColor="text1"/>
                <w:sz w:val="22"/>
                <w:szCs w:val="22"/>
                <w:vertAlign w:val="subscript"/>
              </w:rPr>
              <w:t>1</w:t>
            </w:r>
            <w:r w:rsidRPr="001D0383">
              <w:rPr>
                <w:rFonts w:ascii="Times New Roman" w:eastAsia="Times New Roman" w:hAnsi="Times New Roman" w:cs="Times New Roman"/>
                <w:color w:val="000000" w:themeColor="text1"/>
                <w:sz w:val="22"/>
                <w:szCs w:val="22"/>
              </w:rPr>
              <w:t>/FVC</w:t>
            </w:r>
          </w:p>
        </w:tc>
        <w:tc>
          <w:tcPr>
            <w:tcW w:w="485" w:type="pct"/>
          </w:tcPr>
          <w:p w14:paraId="0B56386E" w14:textId="11B6DDA1" w:rsidR="002437BB" w:rsidRPr="001D0383" w:rsidRDefault="00C917D4" w:rsidP="000C2603">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ins w:id="12" w:author="Author">
              <w:r>
                <w:rPr>
                  <w:rFonts w:ascii="Cambria" w:hAnsi="Cambria" w:cs="Times New Roman"/>
                  <w:color w:val="000000" w:themeColor="text1"/>
                  <w:sz w:val="20"/>
                  <w:szCs w:val="20"/>
                </w:rPr>
                <w:t>ε</w:t>
              </w:r>
            </w:ins>
            <w:del w:id="13" w:author="Author">
              <w:r w:rsidR="002437BB" w:rsidRPr="001D0383" w:rsidDel="00C917D4">
                <w:rPr>
                  <w:rFonts w:ascii="Symbol" w:hAnsi="Symbol" w:cs="Times New Roman"/>
                  <w:color w:val="000000" w:themeColor="text1"/>
                  <w:sz w:val="20"/>
                  <w:szCs w:val="20"/>
                </w:rPr>
                <w:delText></w:delText>
              </w:r>
            </w:del>
            <w:r w:rsidR="002437BB" w:rsidRPr="001D0383">
              <w:rPr>
                <w:rFonts w:ascii="Times New Roman" w:eastAsia="Times New Roman" w:hAnsi="Times New Roman" w:cs="Times New Roman"/>
                <w:color w:val="000000" w:themeColor="text1"/>
                <w:sz w:val="22"/>
                <w:szCs w:val="22"/>
              </w:rPr>
              <w:t>2</w:t>
            </w:r>
          </w:p>
        </w:tc>
        <w:tc>
          <w:tcPr>
            <w:tcW w:w="422" w:type="pct"/>
            <w:vAlign w:val="bottom"/>
          </w:tcPr>
          <w:p w14:paraId="05BF941A" w14:textId="77777777" w:rsidR="002437BB" w:rsidRPr="001D0383" w:rsidRDefault="002437BB" w:rsidP="000C2603">
            <w:pPr>
              <w:spacing w:line="480" w:lineRule="auto"/>
              <w:jc w:val="both"/>
              <w:rPr>
                <w:rFonts w:ascii="Times New Roman" w:hAnsi="Times New Roman" w:cs="Times New Roman"/>
                <w:color w:val="000000" w:themeColor="text1"/>
                <w:sz w:val="22"/>
                <w:szCs w:val="22"/>
              </w:rPr>
            </w:pPr>
            <w:r w:rsidRPr="001D0383">
              <w:rPr>
                <w:rFonts w:ascii="Times New Roman" w:hAnsi="Times New Roman" w:cs="Times New Roman"/>
                <w:color w:val="000000" w:themeColor="text1"/>
                <w:sz w:val="22"/>
                <w:szCs w:val="22"/>
              </w:rPr>
              <w:t>3,251</w:t>
            </w:r>
          </w:p>
        </w:tc>
        <w:tc>
          <w:tcPr>
            <w:tcW w:w="499" w:type="pct"/>
            <w:vAlign w:val="bottom"/>
          </w:tcPr>
          <w:p w14:paraId="21A16F81" w14:textId="77777777" w:rsidR="002437BB" w:rsidRPr="001D0383" w:rsidRDefault="002437BB" w:rsidP="000C2603">
            <w:pPr>
              <w:spacing w:line="480" w:lineRule="auto"/>
              <w:jc w:val="both"/>
              <w:rPr>
                <w:rFonts w:ascii="Times New Roman" w:hAnsi="Times New Roman" w:cs="Times New Roman"/>
                <w:color w:val="000000" w:themeColor="text1"/>
                <w:sz w:val="22"/>
                <w:szCs w:val="22"/>
              </w:rPr>
            </w:pPr>
            <w:r w:rsidRPr="001D0383">
              <w:rPr>
                <w:rFonts w:ascii="Times New Roman" w:hAnsi="Times New Roman" w:cs="Times New Roman"/>
                <w:color w:val="000000" w:themeColor="text1"/>
                <w:sz w:val="22"/>
                <w:szCs w:val="22"/>
              </w:rPr>
              <w:t>0.09</w:t>
            </w:r>
          </w:p>
        </w:tc>
        <w:tc>
          <w:tcPr>
            <w:tcW w:w="381" w:type="pct"/>
            <w:vAlign w:val="bottom"/>
          </w:tcPr>
          <w:p w14:paraId="493F7B55" w14:textId="77777777" w:rsidR="002437BB" w:rsidRPr="001D0383" w:rsidRDefault="002437BB" w:rsidP="000C2603">
            <w:pPr>
              <w:spacing w:line="480" w:lineRule="auto"/>
              <w:jc w:val="both"/>
              <w:rPr>
                <w:rFonts w:ascii="Times New Roman" w:hAnsi="Times New Roman" w:cs="Times New Roman"/>
                <w:color w:val="000000" w:themeColor="text1"/>
                <w:sz w:val="22"/>
                <w:szCs w:val="22"/>
              </w:rPr>
            </w:pPr>
            <w:r w:rsidRPr="001D0383">
              <w:rPr>
                <w:rFonts w:ascii="Times New Roman" w:hAnsi="Times New Roman" w:cs="Times New Roman"/>
                <w:color w:val="000000" w:themeColor="text1"/>
                <w:sz w:val="22"/>
                <w:szCs w:val="22"/>
              </w:rPr>
              <w:t>0.32</w:t>
            </w:r>
          </w:p>
        </w:tc>
        <w:tc>
          <w:tcPr>
            <w:tcW w:w="716" w:type="pct"/>
            <w:vAlign w:val="bottom"/>
          </w:tcPr>
          <w:p w14:paraId="236B530F" w14:textId="0DA1DCB5" w:rsidR="002437BB" w:rsidRPr="001D0383" w:rsidRDefault="0084171B" w:rsidP="00F86AB1">
            <w:pPr>
              <w:spacing w:line="480" w:lineRule="auto"/>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w:t>
            </w:r>
            <w:r w:rsidR="002437BB" w:rsidRPr="001D0383">
              <w:rPr>
                <w:rFonts w:ascii="Times New Roman" w:hAnsi="Times New Roman" w:cs="Times New Roman"/>
                <w:color w:val="000000" w:themeColor="text1"/>
                <w:sz w:val="22"/>
                <w:szCs w:val="22"/>
              </w:rPr>
              <w:t>785</w:t>
            </w:r>
          </w:p>
        </w:tc>
        <w:tc>
          <w:tcPr>
            <w:tcW w:w="534" w:type="pct"/>
            <w:vAlign w:val="bottom"/>
          </w:tcPr>
          <w:p w14:paraId="675E1E7E" w14:textId="77777777" w:rsidR="002437BB" w:rsidRPr="001D0383" w:rsidRDefault="002437BB" w:rsidP="000C2603">
            <w:pPr>
              <w:spacing w:line="480" w:lineRule="auto"/>
              <w:jc w:val="both"/>
              <w:rPr>
                <w:rFonts w:ascii="Times New Roman" w:hAnsi="Times New Roman" w:cs="Times New Roman"/>
                <w:color w:val="000000" w:themeColor="text1"/>
                <w:sz w:val="22"/>
                <w:szCs w:val="22"/>
              </w:rPr>
            </w:pPr>
            <w:r w:rsidRPr="001D0383">
              <w:rPr>
                <w:rFonts w:ascii="Times New Roman" w:hAnsi="Times New Roman" w:cs="Times New Roman"/>
                <w:color w:val="000000" w:themeColor="text1"/>
                <w:sz w:val="22"/>
                <w:szCs w:val="22"/>
              </w:rPr>
              <w:t>0.08</w:t>
            </w:r>
          </w:p>
        </w:tc>
        <w:tc>
          <w:tcPr>
            <w:tcW w:w="407" w:type="pct"/>
            <w:vAlign w:val="bottom"/>
          </w:tcPr>
          <w:p w14:paraId="20C4C2E2" w14:textId="77777777" w:rsidR="002437BB" w:rsidRPr="001D0383" w:rsidRDefault="002437BB" w:rsidP="000C2603">
            <w:pPr>
              <w:spacing w:line="480" w:lineRule="auto"/>
              <w:jc w:val="both"/>
              <w:rPr>
                <w:rFonts w:ascii="Times New Roman" w:hAnsi="Times New Roman" w:cs="Times New Roman"/>
                <w:color w:val="000000" w:themeColor="text1"/>
                <w:sz w:val="22"/>
                <w:szCs w:val="22"/>
              </w:rPr>
            </w:pPr>
            <w:r w:rsidRPr="001D0383">
              <w:rPr>
                <w:rFonts w:ascii="Times New Roman" w:hAnsi="Times New Roman" w:cs="Times New Roman"/>
                <w:color w:val="000000" w:themeColor="text1"/>
                <w:sz w:val="22"/>
                <w:szCs w:val="22"/>
              </w:rPr>
              <w:t>0.32</w:t>
            </w:r>
          </w:p>
        </w:tc>
        <w:tc>
          <w:tcPr>
            <w:tcW w:w="765" w:type="pct"/>
            <w:vAlign w:val="bottom"/>
          </w:tcPr>
          <w:p w14:paraId="37751C4A" w14:textId="3C830806" w:rsidR="002437BB" w:rsidRPr="001D0383" w:rsidRDefault="0084171B" w:rsidP="00F86AB1">
            <w:pPr>
              <w:spacing w:line="480" w:lineRule="auto"/>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w:t>
            </w:r>
            <w:r w:rsidR="002437BB" w:rsidRPr="001D0383">
              <w:rPr>
                <w:rFonts w:ascii="Times New Roman" w:hAnsi="Times New Roman" w:cs="Times New Roman"/>
                <w:color w:val="000000" w:themeColor="text1"/>
                <w:sz w:val="22"/>
                <w:szCs w:val="22"/>
              </w:rPr>
              <w:t>808</w:t>
            </w:r>
          </w:p>
        </w:tc>
      </w:tr>
      <w:tr w:rsidR="002437BB" w:rsidRPr="001D0383" w14:paraId="4C71D17E" w14:textId="77777777" w:rsidTr="000C2603">
        <w:tc>
          <w:tcPr>
            <w:tcW w:w="791" w:type="pct"/>
          </w:tcPr>
          <w:p w14:paraId="610925B1" w14:textId="77777777" w:rsidR="002437BB" w:rsidRPr="001D0383" w:rsidRDefault="002437BB" w:rsidP="000C2603">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p>
        </w:tc>
        <w:tc>
          <w:tcPr>
            <w:tcW w:w="485" w:type="pct"/>
          </w:tcPr>
          <w:p w14:paraId="36F7F2B5" w14:textId="2F613697" w:rsidR="002437BB" w:rsidRPr="001D0383" w:rsidRDefault="00C917D4" w:rsidP="000C2603">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ins w:id="14" w:author="Author">
              <w:r>
                <w:rPr>
                  <w:rFonts w:ascii="Cambria" w:hAnsi="Cambria" w:cs="Times New Roman"/>
                  <w:color w:val="000000" w:themeColor="text1"/>
                  <w:sz w:val="20"/>
                  <w:szCs w:val="20"/>
                </w:rPr>
                <w:t>ε</w:t>
              </w:r>
            </w:ins>
            <w:del w:id="15" w:author="Author">
              <w:r w:rsidR="002437BB" w:rsidRPr="001D0383" w:rsidDel="00C917D4">
                <w:rPr>
                  <w:rFonts w:ascii="Symbol" w:hAnsi="Symbol" w:cs="Times New Roman"/>
                  <w:color w:val="000000" w:themeColor="text1"/>
                  <w:sz w:val="20"/>
                  <w:szCs w:val="20"/>
                </w:rPr>
                <w:delText></w:delText>
              </w:r>
            </w:del>
            <w:r w:rsidR="002437BB" w:rsidRPr="001D0383">
              <w:rPr>
                <w:rFonts w:ascii="Times New Roman" w:eastAsia="Times New Roman" w:hAnsi="Times New Roman" w:cs="Times New Roman"/>
                <w:color w:val="000000" w:themeColor="text1"/>
                <w:sz w:val="22"/>
                <w:szCs w:val="22"/>
              </w:rPr>
              <w:t>4</w:t>
            </w:r>
          </w:p>
        </w:tc>
        <w:tc>
          <w:tcPr>
            <w:tcW w:w="422" w:type="pct"/>
            <w:vAlign w:val="bottom"/>
          </w:tcPr>
          <w:p w14:paraId="6126E9CF" w14:textId="77777777" w:rsidR="002437BB" w:rsidRPr="001D0383" w:rsidRDefault="002437BB" w:rsidP="000C2603">
            <w:pPr>
              <w:spacing w:line="480" w:lineRule="auto"/>
              <w:jc w:val="both"/>
              <w:rPr>
                <w:rFonts w:ascii="Times New Roman" w:hAnsi="Times New Roman" w:cs="Times New Roman"/>
                <w:color w:val="000000" w:themeColor="text1"/>
                <w:sz w:val="22"/>
                <w:szCs w:val="22"/>
              </w:rPr>
            </w:pPr>
            <w:r w:rsidRPr="001D0383">
              <w:rPr>
                <w:rFonts w:ascii="Times New Roman" w:hAnsi="Times New Roman" w:cs="Times New Roman"/>
                <w:color w:val="000000" w:themeColor="text1"/>
                <w:sz w:val="22"/>
                <w:szCs w:val="22"/>
              </w:rPr>
              <w:t>3,342</w:t>
            </w:r>
          </w:p>
        </w:tc>
        <w:tc>
          <w:tcPr>
            <w:tcW w:w="499" w:type="pct"/>
            <w:vAlign w:val="bottom"/>
          </w:tcPr>
          <w:p w14:paraId="2CE4A528" w14:textId="77777777" w:rsidR="002437BB" w:rsidRPr="001D0383" w:rsidRDefault="002437BB" w:rsidP="000C2603">
            <w:pPr>
              <w:spacing w:line="480" w:lineRule="auto"/>
              <w:jc w:val="both"/>
              <w:rPr>
                <w:rFonts w:ascii="Times New Roman" w:hAnsi="Times New Roman" w:cs="Times New Roman"/>
                <w:color w:val="000000" w:themeColor="text1"/>
                <w:sz w:val="22"/>
                <w:szCs w:val="22"/>
              </w:rPr>
            </w:pPr>
            <w:r w:rsidRPr="001D0383">
              <w:rPr>
                <w:rFonts w:ascii="Times New Roman" w:hAnsi="Times New Roman" w:cs="Times New Roman"/>
                <w:color w:val="000000" w:themeColor="text1"/>
                <w:sz w:val="22"/>
                <w:szCs w:val="22"/>
              </w:rPr>
              <w:t>-0.72</w:t>
            </w:r>
          </w:p>
        </w:tc>
        <w:tc>
          <w:tcPr>
            <w:tcW w:w="381" w:type="pct"/>
            <w:vAlign w:val="bottom"/>
          </w:tcPr>
          <w:p w14:paraId="5AA0CC24" w14:textId="77777777" w:rsidR="002437BB" w:rsidRPr="001D0383" w:rsidRDefault="002437BB" w:rsidP="000C2603">
            <w:pPr>
              <w:spacing w:line="480" w:lineRule="auto"/>
              <w:jc w:val="both"/>
              <w:rPr>
                <w:rFonts w:ascii="Times New Roman" w:hAnsi="Times New Roman" w:cs="Times New Roman"/>
                <w:color w:val="000000" w:themeColor="text1"/>
                <w:sz w:val="22"/>
                <w:szCs w:val="22"/>
              </w:rPr>
            </w:pPr>
            <w:r w:rsidRPr="001D0383">
              <w:rPr>
                <w:rFonts w:ascii="Times New Roman" w:hAnsi="Times New Roman" w:cs="Times New Roman"/>
                <w:color w:val="000000" w:themeColor="text1"/>
                <w:sz w:val="22"/>
                <w:szCs w:val="22"/>
              </w:rPr>
              <w:t>0.30</w:t>
            </w:r>
          </w:p>
        </w:tc>
        <w:tc>
          <w:tcPr>
            <w:tcW w:w="716" w:type="pct"/>
            <w:vAlign w:val="bottom"/>
          </w:tcPr>
          <w:p w14:paraId="65C46E66" w14:textId="316F7853" w:rsidR="002437BB" w:rsidRPr="001D0383" w:rsidRDefault="0084171B" w:rsidP="00F86AB1">
            <w:pPr>
              <w:spacing w:line="480" w:lineRule="auto"/>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.0</w:t>
            </w:r>
            <w:r w:rsidR="002437BB" w:rsidRPr="001D0383">
              <w:rPr>
                <w:rFonts w:ascii="Times New Roman" w:hAnsi="Times New Roman" w:cs="Times New Roman"/>
                <w:color w:val="000000" w:themeColor="text1"/>
                <w:sz w:val="22"/>
                <w:szCs w:val="22"/>
              </w:rPr>
              <w:t>18</w:t>
            </w:r>
            <w:r w:rsidRPr="0084171B">
              <w:rPr>
                <w:rFonts w:ascii="Times New Roman" w:hAnsi="Times New Roman" w:cs="Times New Roman"/>
                <w:color w:val="000000" w:themeColor="text1"/>
                <w:sz w:val="22"/>
                <w:szCs w:val="22"/>
                <w:vertAlign w:val="superscript"/>
              </w:rPr>
              <w:t>*</w:t>
            </w:r>
          </w:p>
        </w:tc>
        <w:tc>
          <w:tcPr>
            <w:tcW w:w="534" w:type="pct"/>
            <w:vAlign w:val="bottom"/>
          </w:tcPr>
          <w:p w14:paraId="3BCC196B" w14:textId="77777777" w:rsidR="002437BB" w:rsidRPr="001D0383" w:rsidRDefault="002437BB" w:rsidP="000C2603">
            <w:pPr>
              <w:spacing w:line="480" w:lineRule="auto"/>
              <w:jc w:val="both"/>
              <w:rPr>
                <w:rFonts w:ascii="Times New Roman" w:hAnsi="Times New Roman" w:cs="Times New Roman"/>
                <w:color w:val="000000" w:themeColor="text1"/>
                <w:sz w:val="22"/>
                <w:szCs w:val="22"/>
              </w:rPr>
            </w:pPr>
            <w:r w:rsidRPr="001D0383">
              <w:rPr>
                <w:rFonts w:ascii="Times New Roman" w:hAnsi="Times New Roman" w:cs="Times New Roman"/>
                <w:color w:val="000000" w:themeColor="text1"/>
                <w:sz w:val="22"/>
                <w:szCs w:val="22"/>
              </w:rPr>
              <w:t>-0.73</w:t>
            </w:r>
          </w:p>
        </w:tc>
        <w:tc>
          <w:tcPr>
            <w:tcW w:w="407" w:type="pct"/>
            <w:vAlign w:val="bottom"/>
          </w:tcPr>
          <w:p w14:paraId="1FF7F9F6" w14:textId="77777777" w:rsidR="002437BB" w:rsidRPr="001D0383" w:rsidRDefault="002437BB" w:rsidP="000C2603">
            <w:pPr>
              <w:spacing w:line="480" w:lineRule="auto"/>
              <w:jc w:val="both"/>
              <w:rPr>
                <w:rFonts w:ascii="Times New Roman" w:hAnsi="Times New Roman" w:cs="Times New Roman"/>
                <w:color w:val="000000" w:themeColor="text1"/>
                <w:sz w:val="22"/>
                <w:szCs w:val="22"/>
              </w:rPr>
            </w:pPr>
            <w:r w:rsidRPr="001D0383">
              <w:rPr>
                <w:rFonts w:ascii="Times New Roman" w:hAnsi="Times New Roman" w:cs="Times New Roman"/>
                <w:color w:val="000000" w:themeColor="text1"/>
                <w:sz w:val="22"/>
                <w:szCs w:val="22"/>
              </w:rPr>
              <w:t>0.30</w:t>
            </w:r>
          </w:p>
        </w:tc>
        <w:tc>
          <w:tcPr>
            <w:tcW w:w="765" w:type="pct"/>
            <w:vAlign w:val="bottom"/>
          </w:tcPr>
          <w:p w14:paraId="073D0EEA" w14:textId="24C6101A" w:rsidR="002437BB" w:rsidRPr="001D0383" w:rsidRDefault="0084171B" w:rsidP="00F86AB1">
            <w:pPr>
              <w:spacing w:line="480" w:lineRule="auto"/>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.0</w:t>
            </w:r>
            <w:r w:rsidR="002437BB" w:rsidRPr="001D0383">
              <w:rPr>
                <w:rFonts w:ascii="Times New Roman" w:hAnsi="Times New Roman" w:cs="Times New Roman"/>
                <w:color w:val="000000" w:themeColor="text1"/>
                <w:sz w:val="22"/>
                <w:szCs w:val="22"/>
              </w:rPr>
              <w:t>1</w:t>
            </w:r>
            <w:r>
              <w:rPr>
                <w:rFonts w:ascii="Times New Roman" w:hAnsi="Times New Roman" w:cs="Times New Roman"/>
                <w:color w:val="000000" w:themeColor="text1"/>
                <w:sz w:val="22"/>
                <w:szCs w:val="22"/>
              </w:rPr>
              <w:t>6</w:t>
            </w:r>
            <w:r w:rsidRPr="0084171B">
              <w:rPr>
                <w:rFonts w:ascii="Times New Roman" w:hAnsi="Times New Roman" w:cs="Times New Roman"/>
                <w:color w:val="000000" w:themeColor="text1"/>
                <w:sz w:val="22"/>
                <w:szCs w:val="22"/>
                <w:vertAlign w:val="superscript"/>
              </w:rPr>
              <w:t>*</w:t>
            </w:r>
          </w:p>
        </w:tc>
      </w:tr>
    </w:tbl>
    <w:p w14:paraId="457EA83D" w14:textId="7CD11C69" w:rsidR="002437BB" w:rsidRPr="001D0383" w:rsidRDefault="002437BB" w:rsidP="002437BB">
      <w:pPr>
        <w:spacing w:line="480" w:lineRule="auto"/>
        <w:rPr>
          <w:rFonts w:ascii="Times New Roman" w:hAnsi="Times New Roman" w:cs="Times New Roman"/>
          <w:color w:val="000000" w:themeColor="text1"/>
        </w:rPr>
      </w:pPr>
      <w:r w:rsidRPr="001D0383">
        <w:rPr>
          <w:rFonts w:ascii="Times New Roman" w:hAnsi="Times New Roman" w:cs="Times New Roman"/>
          <w:color w:val="000000" w:themeColor="text1"/>
        </w:rPr>
        <w:t xml:space="preserve">The </w:t>
      </w:r>
      <w:ins w:id="16" w:author="Author">
        <w:r w:rsidR="00C917D4">
          <w:rPr>
            <w:rFonts w:ascii="Cambria" w:hAnsi="Cambria" w:cs="Times New Roman"/>
            <w:color w:val="000000" w:themeColor="text1"/>
            <w:sz w:val="20"/>
            <w:szCs w:val="20"/>
          </w:rPr>
          <w:t>ε</w:t>
        </w:r>
      </w:ins>
      <w:del w:id="17" w:author="Author">
        <w:r w:rsidRPr="001D0383" w:rsidDel="00C917D4">
          <w:rPr>
            <w:rFonts w:ascii="Symbol" w:hAnsi="Symbol" w:cs="Times New Roman"/>
            <w:color w:val="000000" w:themeColor="text1"/>
            <w:sz w:val="20"/>
            <w:szCs w:val="20"/>
          </w:rPr>
          <w:delText></w:delText>
        </w:r>
      </w:del>
      <w:r w:rsidRPr="001D0383">
        <w:rPr>
          <w:rFonts w:ascii="Times New Roman" w:hAnsi="Times New Roman" w:cs="Times New Roman"/>
          <w:color w:val="000000" w:themeColor="text1"/>
        </w:rPr>
        <w:t>3/</w:t>
      </w:r>
      <w:ins w:id="18" w:author="Author">
        <w:r w:rsidR="00C917D4">
          <w:rPr>
            <w:rFonts w:ascii="Cambria" w:hAnsi="Cambria" w:cs="Times New Roman"/>
            <w:color w:val="000000" w:themeColor="text1"/>
            <w:sz w:val="20"/>
            <w:szCs w:val="20"/>
          </w:rPr>
          <w:t>ε</w:t>
        </w:r>
      </w:ins>
      <w:bookmarkStart w:id="19" w:name="_GoBack"/>
      <w:bookmarkEnd w:id="19"/>
      <w:del w:id="20" w:author="Author">
        <w:r w:rsidRPr="001D0383" w:rsidDel="00C917D4">
          <w:rPr>
            <w:rFonts w:ascii="Symbol" w:hAnsi="Symbol" w:cs="Times New Roman"/>
            <w:color w:val="000000" w:themeColor="text1"/>
            <w:sz w:val="20"/>
            <w:szCs w:val="20"/>
          </w:rPr>
          <w:delText></w:delText>
        </w:r>
      </w:del>
      <w:r w:rsidRPr="001D0383">
        <w:rPr>
          <w:rFonts w:ascii="Times New Roman" w:hAnsi="Times New Roman" w:cs="Times New Roman"/>
          <w:color w:val="000000" w:themeColor="text1"/>
        </w:rPr>
        <w:t>3 genotype was considered as the reference.</w:t>
      </w:r>
    </w:p>
    <w:p w14:paraId="2709015B" w14:textId="77777777" w:rsidR="002437BB" w:rsidRPr="001D0383" w:rsidRDefault="002437BB" w:rsidP="002437BB">
      <w:pPr>
        <w:widowControl w:val="0"/>
        <w:spacing w:line="480" w:lineRule="auto"/>
        <w:jc w:val="both"/>
        <w:rPr>
          <w:rFonts w:ascii="Times New Roman" w:hAnsi="Times New Roman" w:cs="Times New Roman"/>
          <w:color w:val="000000" w:themeColor="text1"/>
        </w:rPr>
      </w:pPr>
      <w:r w:rsidRPr="001D0383">
        <w:rPr>
          <w:rFonts w:ascii="Times New Roman" w:hAnsi="Times New Roman" w:cs="Times New Roman"/>
          <w:color w:val="000000" w:themeColor="text1"/>
        </w:rPr>
        <w:t>Model 1: basic adjustments (age, sex, family groups, and field center) only.</w:t>
      </w:r>
    </w:p>
    <w:p w14:paraId="1F85C7B1" w14:textId="77777777" w:rsidR="002437BB" w:rsidRPr="001D0383" w:rsidRDefault="002437BB" w:rsidP="002437BB">
      <w:pPr>
        <w:widowControl w:val="0"/>
        <w:spacing w:line="480" w:lineRule="auto"/>
        <w:jc w:val="both"/>
        <w:rPr>
          <w:rFonts w:ascii="Times New Roman" w:hAnsi="Times New Roman" w:cs="Times New Roman"/>
          <w:color w:val="000000" w:themeColor="text1"/>
        </w:rPr>
      </w:pPr>
      <w:r w:rsidRPr="001D0383">
        <w:rPr>
          <w:rFonts w:ascii="Times New Roman" w:hAnsi="Times New Roman" w:cs="Times New Roman"/>
          <w:color w:val="000000" w:themeColor="text1"/>
        </w:rPr>
        <w:t>Model 2: basic adjustments + first five principal components.</w:t>
      </w:r>
    </w:p>
    <w:p w14:paraId="6A4A9DA7" w14:textId="781B9537" w:rsidR="002437BB" w:rsidRDefault="002437BB" w:rsidP="002437BB">
      <w:pPr>
        <w:widowControl w:val="0"/>
        <w:spacing w:line="480" w:lineRule="auto"/>
        <w:jc w:val="both"/>
        <w:rPr>
          <w:rFonts w:ascii="Times New Roman" w:hAnsi="Times New Roman" w:cs="Times New Roman"/>
          <w:color w:val="000000" w:themeColor="text1"/>
        </w:rPr>
      </w:pPr>
      <w:r w:rsidRPr="001D0383">
        <w:rPr>
          <w:rFonts w:ascii="Times New Roman" w:hAnsi="Times New Roman" w:cs="Times New Roman"/>
          <w:color w:val="000000" w:themeColor="text1"/>
        </w:rPr>
        <w:t xml:space="preserve">The models were fitted for the sample of men and women combined with no stratification by lung disease status. We excluded individuals with missing information on principal components to match the sample sizes in models 1 and 2. Because of this exclusion, the results in this table for model 1 are slightly different from those in Table 2. </w:t>
      </w:r>
    </w:p>
    <w:p w14:paraId="553853F1" w14:textId="05548CC5" w:rsidR="0084171B" w:rsidRPr="0084171B" w:rsidRDefault="0084171B" w:rsidP="002437BB">
      <w:pPr>
        <w:widowControl w:val="0"/>
        <w:spacing w:line="480" w:lineRule="auto"/>
        <w:jc w:val="both"/>
        <w:rPr>
          <w:rFonts w:ascii="Times New Roman" w:hAnsi="Times New Roman" w:cs="Times New Roman"/>
          <w:color w:val="000000" w:themeColor="text1"/>
        </w:rPr>
      </w:pPr>
      <w:r w:rsidRPr="0084171B">
        <w:rPr>
          <w:rFonts w:ascii="Times New Roman" w:hAnsi="Times New Roman" w:cs="Times New Roman"/>
          <w:color w:val="000000"/>
          <w:vertAlign w:val="superscript"/>
        </w:rPr>
        <w:t>*</w:t>
      </w:r>
      <w:r w:rsidRPr="0084171B">
        <w:rPr>
          <w:rFonts w:ascii="Times New Roman" w:hAnsi="Times New Roman" w:cs="Times New Roman"/>
          <w:color w:val="000000"/>
        </w:rPr>
        <w:t xml:space="preserve"> denotes significant result (</w:t>
      </w:r>
      <w:r w:rsidRPr="0084171B">
        <w:rPr>
          <w:rFonts w:ascii="Times New Roman" w:hAnsi="Times New Roman" w:cs="Times New Roman"/>
          <w:i/>
          <w:color w:val="000000"/>
        </w:rPr>
        <w:t>p-value</w:t>
      </w:r>
      <w:r w:rsidRPr="0084171B">
        <w:rPr>
          <w:rFonts w:ascii="Times New Roman" w:hAnsi="Times New Roman" w:cs="Times New Roman"/>
          <w:color w:val="000000"/>
        </w:rPr>
        <w:t xml:space="preserve"> &lt; 0.05).</w:t>
      </w:r>
    </w:p>
    <w:sectPr w:rsidR="0084171B" w:rsidRPr="0084171B" w:rsidSect="00E85F0A">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6456DA" w14:textId="77777777" w:rsidR="0061462E" w:rsidRDefault="0061462E" w:rsidP="00875152">
      <w:r>
        <w:separator/>
      </w:r>
    </w:p>
  </w:endnote>
  <w:endnote w:type="continuationSeparator" w:id="0">
    <w:p w14:paraId="76BAF789" w14:textId="77777777" w:rsidR="0061462E" w:rsidRDefault="0061462E" w:rsidP="008751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A09629" w14:textId="77777777" w:rsidR="00875152" w:rsidRDefault="008751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ECCF19" w14:textId="77777777" w:rsidR="00875152" w:rsidRDefault="0087515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BFAD17" w14:textId="77777777" w:rsidR="00875152" w:rsidRDefault="008751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35E370" w14:textId="77777777" w:rsidR="0061462E" w:rsidRDefault="0061462E" w:rsidP="00875152">
      <w:r>
        <w:separator/>
      </w:r>
    </w:p>
  </w:footnote>
  <w:footnote w:type="continuationSeparator" w:id="0">
    <w:p w14:paraId="6DB85CAF" w14:textId="77777777" w:rsidR="0061462E" w:rsidRDefault="0061462E" w:rsidP="008751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C2304" w14:textId="77777777" w:rsidR="00875152" w:rsidRDefault="008751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2F7443" w14:textId="77777777" w:rsidR="00875152" w:rsidRDefault="0087515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DC4AA8" w14:textId="77777777" w:rsidR="00875152" w:rsidRDefault="0087515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2"/>
  <w:removePersonalInformation/>
  <w:removeDateAndTime/>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0A1C"/>
    <w:rsid w:val="00055CD1"/>
    <w:rsid w:val="00067DDC"/>
    <w:rsid w:val="000C2603"/>
    <w:rsid w:val="000D31F3"/>
    <w:rsid w:val="000D715B"/>
    <w:rsid w:val="000F4DEE"/>
    <w:rsid w:val="001034D3"/>
    <w:rsid w:val="0010651A"/>
    <w:rsid w:val="00107566"/>
    <w:rsid w:val="001109D1"/>
    <w:rsid w:val="0011372B"/>
    <w:rsid w:val="001175D8"/>
    <w:rsid w:val="00136854"/>
    <w:rsid w:val="001518A2"/>
    <w:rsid w:val="001C400F"/>
    <w:rsid w:val="001C4C6D"/>
    <w:rsid w:val="001D0383"/>
    <w:rsid w:val="001D30C6"/>
    <w:rsid w:val="001E1D84"/>
    <w:rsid w:val="002043C5"/>
    <w:rsid w:val="00225290"/>
    <w:rsid w:val="002437BB"/>
    <w:rsid w:val="0025083F"/>
    <w:rsid w:val="0025571E"/>
    <w:rsid w:val="00255C68"/>
    <w:rsid w:val="00284ED7"/>
    <w:rsid w:val="002A2F23"/>
    <w:rsid w:val="002C18CC"/>
    <w:rsid w:val="0030494A"/>
    <w:rsid w:val="00360B24"/>
    <w:rsid w:val="0036399C"/>
    <w:rsid w:val="0037114F"/>
    <w:rsid w:val="00376689"/>
    <w:rsid w:val="003A7650"/>
    <w:rsid w:val="003E07D3"/>
    <w:rsid w:val="0044296D"/>
    <w:rsid w:val="00460622"/>
    <w:rsid w:val="0046454D"/>
    <w:rsid w:val="0048395D"/>
    <w:rsid w:val="0048500D"/>
    <w:rsid w:val="004C6E2E"/>
    <w:rsid w:val="004D0265"/>
    <w:rsid w:val="004E3DC2"/>
    <w:rsid w:val="004F3B44"/>
    <w:rsid w:val="0053350E"/>
    <w:rsid w:val="005368F3"/>
    <w:rsid w:val="00574025"/>
    <w:rsid w:val="00574520"/>
    <w:rsid w:val="00575110"/>
    <w:rsid w:val="005934BA"/>
    <w:rsid w:val="005A36B9"/>
    <w:rsid w:val="005A5AC6"/>
    <w:rsid w:val="005A6320"/>
    <w:rsid w:val="005B2F32"/>
    <w:rsid w:val="005C4FF5"/>
    <w:rsid w:val="0061462E"/>
    <w:rsid w:val="00664AF1"/>
    <w:rsid w:val="00665C3C"/>
    <w:rsid w:val="00671DB7"/>
    <w:rsid w:val="00684328"/>
    <w:rsid w:val="006B57EB"/>
    <w:rsid w:val="006D5258"/>
    <w:rsid w:val="006F0A1C"/>
    <w:rsid w:val="006F0C02"/>
    <w:rsid w:val="00702E41"/>
    <w:rsid w:val="00707562"/>
    <w:rsid w:val="0075401D"/>
    <w:rsid w:val="00761E46"/>
    <w:rsid w:val="00763DC5"/>
    <w:rsid w:val="00782673"/>
    <w:rsid w:val="00836EEE"/>
    <w:rsid w:val="0084171B"/>
    <w:rsid w:val="00875152"/>
    <w:rsid w:val="008A7D78"/>
    <w:rsid w:val="008C15B3"/>
    <w:rsid w:val="008F3A6F"/>
    <w:rsid w:val="008F744E"/>
    <w:rsid w:val="009363BE"/>
    <w:rsid w:val="00956895"/>
    <w:rsid w:val="0096173A"/>
    <w:rsid w:val="0097335A"/>
    <w:rsid w:val="00976813"/>
    <w:rsid w:val="00986677"/>
    <w:rsid w:val="00994EE1"/>
    <w:rsid w:val="009B1DC3"/>
    <w:rsid w:val="009B7161"/>
    <w:rsid w:val="009C63FD"/>
    <w:rsid w:val="009D32DC"/>
    <w:rsid w:val="009D3425"/>
    <w:rsid w:val="009E2F6F"/>
    <w:rsid w:val="00A413AE"/>
    <w:rsid w:val="00A4762B"/>
    <w:rsid w:val="00A554F4"/>
    <w:rsid w:val="00A563D3"/>
    <w:rsid w:val="00A5683E"/>
    <w:rsid w:val="00A60A98"/>
    <w:rsid w:val="00A614DB"/>
    <w:rsid w:val="00A905FB"/>
    <w:rsid w:val="00AB5691"/>
    <w:rsid w:val="00AF49D9"/>
    <w:rsid w:val="00B009A9"/>
    <w:rsid w:val="00B11EF6"/>
    <w:rsid w:val="00B16359"/>
    <w:rsid w:val="00B41D57"/>
    <w:rsid w:val="00BA43AB"/>
    <w:rsid w:val="00BD7FE1"/>
    <w:rsid w:val="00C361A3"/>
    <w:rsid w:val="00C54A3F"/>
    <w:rsid w:val="00C753F5"/>
    <w:rsid w:val="00C917D4"/>
    <w:rsid w:val="00C92041"/>
    <w:rsid w:val="00CA5CBF"/>
    <w:rsid w:val="00CC6291"/>
    <w:rsid w:val="00CD7F9A"/>
    <w:rsid w:val="00CE0421"/>
    <w:rsid w:val="00D61992"/>
    <w:rsid w:val="00D6275F"/>
    <w:rsid w:val="00D66B70"/>
    <w:rsid w:val="00D76B2B"/>
    <w:rsid w:val="00DA242E"/>
    <w:rsid w:val="00E85F0A"/>
    <w:rsid w:val="00ED0A18"/>
    <w:rsid w:val="00F226B0"/>
    <w:rsid w:val="00F432E1"/>
    <w:rsid w:val="00F577D9"/>
    <w:rsid w:val="00F72672"/>
    <w:rsid w:val="00F75FFE"/>
    <w:rsid w:val="00F85CD1"/>
    <w:rsid w:val="00F86AB1"/>
    <w:rsid w:val="00F93685"/>
    <w:rsid w:val="00FB7B27"/>
    <w:rsid w:val="00FD01B2"/>
    <w:rsid w:val="00FF32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C0974E"/>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2437BB"/>
    <w:rPr>
      <w:color w:val="0000FF"/>
      <w:u w:val="single"/>
    </w:rPr>
  </w:style>
  <w:style w:type="paragraph" w:styleId="BalloonText">
    <w:name w:val="Balloon Text"/>
    <w:basedOn w:val="Normal"/>
    <w:link w:val="BalloonTextChar"/>
    <w:uiPriority w:val="99"/>
    <w:semiHidden/>
    <w:unhideWhenUsed/>
    <w:rsid w:val="00D61992"/>
    <w:rPr>
      <w:rFonts w:ascii="Tahoma" w:hAnsi="Tahoma" w:cs="Tahoma"/>
      <w:sz w:val="16"/>
      <w:szCs w:val="16"/>
    </w:rPr>
  </w:style>
  <w:style w:type="character" w:customStyle="1" w:styleId="BalloonTextChar">
    <w:name w:val="Balloon Text Char"/>
    <w:basedOn w:val="DefaultParagraphFont"/>
    <w:link w:val="BalloonText"/>
    <w:uiPriority w:val="99"/>
    <w:semiHidden/>
    <w:rsid w:val="00D61992"/>
    <w:rPr>
      <w:rFonts w:ascii="Tahoma" w:hAnsi="Tahoma" w:cs="Tahoma"/>
      <w:sz w:val="16"/>
      <w:szCs w:val="16"/>
    </w:rPr>
  </w:style>
  <w:style w:type="paragraph" w:styleId="Revision">
    <w:name w:val="Revision"/>
    <w:hidden/>
    <w:uiPriority w:val="99"/>
    <w:semiHidden/>
    <w:rsid w:val="00C753F5"/>
  </w:style>
  <w:style w:type="character" w:customStyle="1" w:styleId="UnresolvedMention1">
    <w:name w:val="Unresolved Mention1"/>
    <w:basedOn w:val="DefaultParagraphFont"/>
    <w:uiPriority w:val="99"/>
    <w:rsid w:val="006F0C02"/>
    <w:rPr>
      <w:color w:val="808080"/>
      <w:shd w:val="clear" w:color="auto" w:fill="E6E6E6"/>
    </w:rPr>
  </w:style>
  <w:style w:type="paragraph" w:styleId="Header">
    <w:name w:val="header"/>
    <w:basedOn w:val="Normal"/>
    <w:link w:val="HeaderChar"/>
    <w:uiPriority w:val="99"/>
    <w:unhideWhenUsed/>
    <w:rsid w:val="00875152"/>
    <w:pPr>
      <w:tabs>
        <w:tab w:val="center" w:pos="4680"/>
        <w:tab w:val="right" w:pos="9360"/>
      </w:tabs>
    </w:pPr>
  </w:style>
  <w:style w:type="character" w:customStyle="1" w:styleId="HeaderChar">
    <w:name w:val="Header Char"/>
    <w:basedOn w:val="DefaultParagraphFont"/>
    <w:link w:val="Header"/>
    <w:uiPriority w:val="99"/>
    <w:rsid w:val="00875152"/>
  </w:style>
  <w:style w:type="paragraph" w:styleId="Footer">
    <w:name w:val="footer"/>
    <w:basedOn w:val="Normal"/>
    <w:link w:val="FooterChar"/>
    <w:uiPriority w:val="99"/>
    <w:unhideWhenUsed/>
    <w:rsid w:val="00875152"/>
    <w:pPr>
      <w:tabs>
        <w:tab w:val="center" w:pos="4680"/>
        <w:tab w:val="right" w:pos="9360"/>
      </w:tabs>
    </w:pPr>
  </w:style>
  <w:style w:type="character" w:customStyle="1" w:styleId="FooterChar">
    <w:name w:val="Footer Char"/>
    <w:basedOn w:val="DefaultParagraphFont"/>
    <w:link w:val="Footer"/>
    <w:uiPriority w:val="99"/>
    <w:rsid w:val="008751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172</Words>
  <Characters>983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2018-10-24T18:22:00Z</dcterms:created>
  <dcterms:modified xsi:type="dcterms:W3CDTF">2018-10-24T18:22:00Z</dcterms:modified>
</cp:coreProperties>
</file>