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420"/>
        <w:tblW w:w="0" w:type="auto"/>
        <w:tblLook w:val="04A0" w:firstRow="1" w:lastRow="0" w:firstColumn="1" w:lastColumn="0" w:noHBand="0" w:noVBand="1"/>
      </w:tblPr>
      <w:tblGrid>
        <w:gridCol w:w="1133"/>
        <w:gridCol w:w="751"/>
        <w:gridCol w:w="1028"/>
        <w:gridCol w:w="887"/>
        <w:gridCol w:w="1571"/>
        <w:gridCol w:w="1271"/>
        <w:gridCol w:w="1179"/>
        <w:gridCol w:w="1580"/>
        <w:gridCol w:w="1680"/>
        <w:gridCol w:w="1655"/>
        <w:gridCol w:w="1655"/>
      </w:tblGrid>
      <w:tr w:rsidR="00C15315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bmi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ins_sens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di_total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phi_total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del w:id="1" w:author="Dunn, Julia P.   (STL)" w:date="2019-02-24T21:46:00Z">
              <w:r w:rsidRPr="002929C8" w:rsidDel="00833DCE">
                <w:rPr>
                  <w:rFonts w:ascii="Times New Roman" w:hAnsi="Times New Roman" w:cs="Times New Roman"/>
                  <w:sz w:val="24"/>
                  <w:szCs w:val="24"/>
                </w:rPr>
                <w:delText>ct</w:delText>
              </w:r>
            </w:del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_ghr_scan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d2_cau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d2_put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d2_vs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103.89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35.04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21.83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134.4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34.72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24.13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113.1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41.59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32.17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67.29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35.32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37.89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25.63</w:t>
            </w:r>
          </w:p>
        </w:tc>
      </w:tr>
      <w:tr w:rsidR="002929C8" w:rsidRPr="002929C8" w:rsidTr="00C15315">
        <w:trPr>
          <w:trHeight w:val="395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104.3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41.26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29.86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66.83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31.69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38.75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</w:tr>
      <w:tr w:rsidR="002929C8" w:rsidRPr="002929C8" w:rsidTr="00C15315">
        <w:trPr>
          <w:trHeight w:val="458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79.7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34.86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172.85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35.95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117.85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42.26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1.81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47.87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33.65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40.43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134.81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48.92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42.41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60.06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36.73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23.76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96.05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38.33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7.71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17.82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134.35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35.09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40.03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22.93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106.86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38.32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32.32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47.4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32.92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37.39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22.57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93.28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35.85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8.62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19.18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64.39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31.89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34.96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22.15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139.21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53.57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4.52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18.7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41.32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115.8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33.81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38.42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2929C8" w:rsidRPr="002929C8" w:rsidTr="00C15315">
        <w:trPr>
          <w:trHeight w:val="377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63.9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40.66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402.3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27.94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32.44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13.97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58.47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6.93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30.82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345.75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27.81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14.37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65.41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23.97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5.76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191.09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35.55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22.81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68.37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25.33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38.2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264.18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26.84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16.56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50.86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20.17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27.78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291.76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27.71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32.94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51.99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18.94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14.29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247.85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33.07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39.72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21.88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51.67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20.18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135.77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33.25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38.95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23.55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64.75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49.3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34.73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148.55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28.89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33.69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20.97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100.69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36.89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34.62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136.51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37.95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42.68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26.56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106.52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38.84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2.99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48.51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193.65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32.39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36.03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106.48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39.35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8.87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53.73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19.24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90.07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32.92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32.87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26.27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30.54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36.8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17.16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98.51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34.33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38.91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15.26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31.11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38.06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19.96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127.2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43.35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31.59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34.37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16.98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31.68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33.6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17.99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33.29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37.95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21.89</w:t>
            </w:r>
          </w:p>
        </w:tc>
      </w:tr>
      <w:tr w:rsidR="002929C8" w:rsidRPr="002929C8" w:rsidTr="00C15315">
        <w:trPr>
          <w:trHeight w:val="300"/>
        </w:trPr>
        <w:tc>
          <w:tcPr>
            <w:tcW w:w="115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3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103.08</w:t>
            </w:r>
          </w:p>
        </w:tc>
        <w:tc>
          <w:tcPr>
            <w:tcW w:w="900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37.41</w:t>
            </w:r>
          </w:p>
        </w:tc>
        <w:tc>
          <w:tcPr>
            <w:tcW w:w="159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1.81</w:t>
            </w:r>
          </w:p>
        </w:tc>
        <w:tc>
          <w:tcPr>
            <w:tcW w:w="1291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1197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36.36</w:t>
            </w:r>
          </w:p>
        </w:tc>
        <w:tc>
          <w:tcPr>
            <w:tcW w:w="1606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21.37</w:t>
            </w:r>
          </w:p>
        </w:tc>
        <w:tc>
          <w:tcPr>
            <w:tcW w:w="1708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34.16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40.36</w:t>
            </w:r>
          </w:p>
        </w:tc>
        <w:tc>
          <w:tcPr>
            <w:tcW w:w="1682" w:type="dxa"/>
            <w:noWrap/>
            <w:hideMark/>
          </w:tcPr>
          <w:p w:rsidR="002929C8" w:rsidRPr="002929C8" w:rsidRDefault="002929C8" w:rsidP="00C1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C8">
              <w:rPr>
                <w:rFonts w:ascii="Times New Roman" w:hAnsi="Times New Roman" w:cs="Times New Roman"/>
                <w:sz w:val="24"/>
                <w:szCs w:val="24"/>
              </w:rPr>
              <w:t>21.76</w:t>
            </w:r>
          </w:p>
        </w:tc>
      </w:tr>
    </w:tbl>
    <w:p w:rsidR="00915710" w:rsidRPr="00833DCE" w:rsidRDefault="00833DCE">
      <w:pPr>
        <w:rPr>
          <w:rFonts w:ascii="Times New Roman" w:hAnsi="Times New Roman" w:cs="Times New Roman"/>
          <w:sz w:val="24"/>
          <w:szCs w:val="24"/>
          <w:rPrChange w:id="2" w:author="Dunn, Julia P.   (STL)" w:date="2019-02-24T21:46:00Z">
            <w:rPr/>
          </w:rPrChange>
        </w:rPr>
      </w:pPr>
      <w:ins w:id="3" w:author="Dunn, Julia P.   (STL)" w:date="2019-02-24T21:46:00Z">
        <w:r w:rsidRPr="00833DCE">
          <w:rPr>
            <w:rFonts w:ascii="Times New Roman" w:hAnsi="Times New Roman" w:cs="Times New Roman"/>
            <w:sz w:val="24"/>
            <w:szCs w:val="24"/>
            <w:rPrChange w:id="4" w:author="Dunn, Julia P.   (STL)" w:date="2019-02-24T21:46:00Z">
              <w:rPr/>
            </w:rPrChange>
          </w:rPr>
          <w:t>S1</w:t>
        </w:r>
        <w:r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ins w:id="5" w:author="Dunn, Julia P.   (STL)" w:date="2019-02-24T21:52:00Z">
        <w:r w:rsidR="00804F3E">
          <w:rPr>
            <w:rFonts w:ascii="Times New Roman" w:hAnsi="Times New Roman" w:cs="Times New Roman"/>
            <w:sz w:val="24"/>
            <w:szCs w:val="24"/>
          </w:rPr>
          <w:t>Supporting information</w:t>
        </w:r>
      </w:ins>
    </w:p>
    <w:p w:rsidR="00833DCE" w:rsidRPr="00833DCE" w:rsidRDefault="00833DCE" w:rsidP="00833DCE">
      <w:pPr>
        <w:rPr>
          <w:ins w:id="6" w:author="Dunn, Julia P.   (STL)" w:date="2019-02-24T21:46:00Z"/>
          <w:rFonts w:ascii="Times New Roman" w:hAnsi="Times New Roman" w:cs="Times New Roman"/>
          <w:sz w:val="24"/>
          <w:szCs w:val="24"/>
        </w:rPr>
      </w:pPr>
      <w:ins w:id="7" w:author="Dunn, Julia P.   (STL)" w:date="2019-02-24T21:46:00Z">
        <w:r w:rsidRPr="00833DCE">
          <w:rPr>
            <w:rFonts w:ascii="Times New Roman" w:hAnsi="Times New Roman" w:cs="Times New Roman"/>
            <w:sz w:val="24"/>
            <w:szCs w:val="24"/>
          </w:rPr>
          <w:t xml:space="preserve">Subject identifier id, Body Mass Index </w:t>
        </w:r>
      </w:ins>
      <w:ins w:id="8" w:author="Dunn, Julia P.   (STL)" w:date="2019-02-24T21:53:00Z">
        <w:r w:rsidR="00804F3E">
          <w:rPr>
            <w:rFonts w:ascii="Times New Roman" w:hAnsi="Times New Roman" w:cs="Times New Roman"/>
            <w:sz w:val="24"/>
            <w:szCs w:val="24"/>
          </w:rPr>
          <w:t>bmi</w:t>
        </w:r>
      </w:ins>
      <w:ins w:id="9" w:author="Dunn, Julia P.   (STL)" w:date="2019-02-24T21:46:00Z">
        <w:r w:rsidRPr="00833DCE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Pr="00833DCE">
          <w:rPr>
            <w:rFonts w:ascii="Times New Roman" w:hAnsi="Times New Roman" w:cs="Times New Roman"/>
            <w:sz w:val="24"/>
            <w:szCs w:val="24"/>
            <w:lang w:val="en"/>
          </w:rPr>
          <w:t xml:space="preserve">insulin sensitivity ins_sens, disposition index total di_total, insulin secretion </w:t>
        </w:r>
        <w:r w:rsidRPr="00833DCE">
          <w:rPr>
            <w:rFonts w:ascii="Times New Roman" w:hAnsi="Times New Roman" w:cs="Times New Roman"/>
            <w:sz w:val="24"/>
            <w:szCs w:val="24"/>
          </w:rPr>
          <w:t>(</w:t>
        </w:r>
        <w:r w:rsidRPr="009A3AB8">
          <w:rPr>
            <w:rFonts w:ascii="Symbol" w:hAnsi="Symbol" w:cs="Times New Roman"/>
            <w:sz w:val="24"/>
            <w:szCs w:val="24"/>
          </w:rPr>
          <w:t></w:t>
        </w:r>
        <w:r w:rsidRPr="009A3AB8">
          <w:rPr>
            <w:rFonts w:ascii="Times New Roman" w:hAnsi="Times New Roman" w:cs="Times New Roman"/>
            <w:sz w:val="24"/>
            <w:szCs w:val="24"/>
            <w:vertAlign w:val="subscript"/>
          </w:rPr>
          <w:t>total</w:t>
        </w:r>
        <w:r w:rsidRPr="00833DCE">
          <w:rPr>
            <w:rFonts w:ascii="Times New Roman" w:hAnsi="Times New Roman" w:cs="Times New Roman"/>
            <w:sz w:val="24"/>
            <w:szCs w:val="24"/>
            <w:vertAlign w:val="subscript"/>
          </w:rPr>
          <w:t xml:space="preserve">) </w:t>
        </w:r>
        <w:r w:rsidRPr="00833DCE">
          <w:rPr>
            <w:rFonts w:ascii="Times New Roman" w:hAnsi="Times New Roman" w:cs="Times New Roman"/>
            <w:sz w:val="24"/>
            <w:szCs w:val="24"/>
          </w:rPr>
          <w:t>phi_total</w:t>
        </w:r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10" w:author="Dunn, Julia P.   (STL)" w:date="2019-02-24T21:53:00Z">
        <w:r w:rsidR="00804F3E">
          <w:rPr>
            <w:rFonts w:ascii="Times New Roman" w:hAnsi="Times New Roman" w:cs="Times New Roman"/>
            <w:sz w:val="24"/>
            <w:szCs w:val="24"/>
          </w:rPr>
          <w:t>a</w:t>
        </w:r>
      </w:ins>
      <w:ins w:id="11" w:author="Dunn, Julia P.   (STL)" w:date="2019-02-24T21:47:00Z">
        <w:r>
          <w:rPr>
            <w:rFonts w:ascii="Times New Roman" w:hAnsi="Times New Roman" w:cs="Times New Roman"/>
            <w:sz w:val="24"/>
            <w:szCs w:val="24"/>
          </w:rPr>
          <w:t xml:space="preserve">cyl ghrelin at time of scan </w:t>
        </w:r>
      </w:ins>
      <w:ins w:id="12" w:author="Dunn, Julia P.   (STL)" w:date="2019-02-24T21:46:00Z">
        <w:r>
          <w:rPr>
            <w:rFonts w:ascii="Times New Roman" w:hAnsi="Times New Roman" w:cs="Times New Roman"/>
            <w:sz w:val="24"/>
            <w:szCs w:val="24"/>
          </w:rPr>
          <w:t>a</w:t>
        </w:r>
        <w:r w:rsidRPr="002929C8">
          <w:rPr>
            <w:rFonts w:ascii="Times New Roman" w:hAnsi="Times New Roman" w:cs="Times New Roman"/>
            <w:sz w:val="24"/>
            <w:szCs w:val="24"/>
          </w:rPr>
          <w:t>_ghr_scan</w:t>
        </w:r>
      </w:ins>
      <w:ins w:id="13" w:author="Dunn, Julia P.   (STL)" w:date="2019-02-24T21:47:00Z"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14" w:author="Dunn, Julia P.   (STL)" w:date="2019-02-24T21:48:00Z">
        <w:r>
          <w:rPr>
            <w:rFonts w:ascii="Times New Roman" w:hAnsi="Times New Roman" w:cs="Times New Roman"/>
            <w:sz w:val="24"/>
            <w:szCs w:val="24"/>
          </w:rPr>
          <w:t xml:space="preserve">dopamine 2/3 receptor </w:t>
        </w:r>
      </w:ins>
      <w:ins w:id="15" w:author="Dunn, Julia P.   (STL)" w:date="2019-02-24T21:49:00Z">
        <w:r>
          <w:rPr>
            <w:rFonts w:ascii="Times New Roman" w:hAnsi="Times New Roman" w:cs="Times New Roman"/>
            <w:sz w:val="24"/>
            <w:szCs w:val="24"/>
          </w:rPr>
          <w:t xml:space="preserve">availability d2, cau caudate, </w:t>
        </w:r>
        <w:r w:rsidR="009D697C">
          <w:rPr>
            <w:rFonts w:ascii="Times New Roman" w:hAnsi="Times New Roman" w:cs="Times New Roman"/>
            <w:sz w:val="24"/>
            <w:szCs w:val="24"/>
          </w:rPr>
          <w:t>put putamen, vs ventral striatum</w:t>
        </w:r>
      </w:ins>
    </w:p>
    <w:p w:rsidR="009C38AD" w:rsidRPr="00833DCE" w:rsidRDefault="009C38AD" w:rsidP="00833DCE">
      <w:pPr>
        <w:rPr>
          <w:rFonts w:ascii="Times New Roman" w:hAnsi="Times New Roman" w:cs="Times New Roman"/>
          <w:sz w:val="24"/>
          <w:szCs w:val="24"/>
        </w:rPr>
      </w:pPr>
    </w:p>
    <w:sectPr w:rsidR="009C38AD" w:rsidRPr="00833DCE" w:rsidSect="002929C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nn, Julia P.   (STL)">
    <w15:presenceInfo w15:providerId="AD" w15:userId="S-1-5-21-1698454611-1553483303-8547516-143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C8"/>
    <w:rsid w:val="00010495"/>
    <w:rsid w:val="000165C4"/>
    <w:rsid w:val="00020082"/>
    <w:rsid w:val="00020FDF"/>
    <w:rsid w:val="00024539"/>
    <w:rsid w:val="00030121"/>
    <w:rsid w:val="00031EC3"/>
    <w:rsid w:val="00034E35"/>
    <w:rsid w:val="00051F45"/>
    <w:rsid w:val="00052329"/>
    <w:rsid w:val="00054F67"/>
    <w:rsid w:val="00062DF0"/>
    <w:rsid w:val="00063028"/>
    <w:rsid w:val="00067706"/>
    <w:rsid w:val="00074141"/>
    <w:rsid w:val="0008247C"/>
    <w:rsid w:val="00083848"/>
    <w:rsid w:val="00090C7A"/>
    <w:rsid w:val="00094D8E"/>
    <w:rsid w:val="0009547E"/>
    <w:rsid w:val="00095AE6"/>
    <w:rsid w:val="000A001C"/>
    <w:rsid w:val="000A020E"/>
    <w:rsid w:val="000A5B50"/>
    <w:rsid w:val="000B0AA7"/>
    <w:rsid w:val="000C4766"/>
    <w:rsid w:val="000C792C"/>
    <w:rsid w:val="000D2773"/>
    <w:rsid w:val="000D65C3"/>
    <w:rsid w:val="000D6D7F"/>
    <w:rsid w:val="000D7EC4"/>
    <w:rsid w:val="000E6459"/>
    <w:rsid w:val="000F16FB"/>
    <w:rsid w:val="000F2941"/>
    <w:rsid w:val="000F3FD4"/>
    <w:rsid w:val="00103DA9"/>
    <w:rsid w:val="0010630A"/>
    <w:rsid w:val="001106C3"/>
    <w:rsid w:val="00111FB6"/>
    <w:rsid w:val="0012224B"/>
    <w:rsid w:val="001251FE"/>
    <w:rsid w:val="00132668"/>
    <w:rsid w:val="00132C3A"/>
    <w:rsid w:val="001531C1"/>
    <w:rsid w:val="001667BF"/>
    <w:rsid w:val="00167380"/>
    <w:rsid w:val="00167981"/>
    <w:rsid w:val="00170B9C"/>
    <w:rsid w:val="00171400"/>
    <w:rsid w:val="00175C04"/>
    <w:rsid w:val="0017688A"/>
    <w:rsid w:val="00176D8A"/>
    <w:rsid w:val="00180748"/>
    <w:rsid w:val="001845B5"/>
    <w:rsid w:val="00190D78"/>
    <w:rsid w:val="001B000C"/>
    <w:rsid w:val="001B4AF4"/>
    <w:rsid w:val="001E2A97"/>
    <w:rsid w:val="001E3676"/>
    <w:rsid w:val="001E3E9E"/>
    <w:rsid w:val="001E6E0D"/>
    <w:rsid w:val="001F3DDB"/>
    <w:rsid w:val="002020A8"/>
    <w:rsid w:val="002042BF"/>
    <w:rsid w:val="00207008"/>
    <w:rsid w:val="002101E9"/>
    <w:rsid w:val="00215BAB"/>
    <w:rsid w:val="002269BD"/>
    <w:rsid w:val="0024159F"/>
    <w:rsid w:val="00242090"/>
    <w:rsid w:val="002450AC"/>
    <w:rsid w:val="0025793D"/>
    <w:rsid w:val="002638F0"/>
    <w:rsid w:val="002731FB"/>
    <w:rsid w:val="002929C8"/>
    <w:rsid w:val="00295181"/>
    <w:rsid w:val="002A1724"/>
    <w:rsid w:val="002A1A20"/>
    <w:rsid w:val="002B57C5"/>
    <w:rsid w:val="002C01C4"/>
    <w:rsid w:val="002C206D"/>
    <w:rsid w:val="002D3063"/>
    <w:rsid w:val="002E05CC"/>
    <w:rsid w:val="002E1DCD"/>
    <w:rsid w:val="002E2F86"/>
    <w:rsid w:val="002E425C"/>
    <w:rsid w:val="002E6041"/>
    <w:rsid w:val="002F2567"/>
    <w:rsid w:val="003003C8"/>
    <w:rsid w:val="00300EB1"/>
    <w:rsid w:val="003056C0"/>
    <w:rsid w:val="003066A1"/>
    <w:rsid w:val="003167BB"/>
    <w:rsid w:val="0032382A"/>
    <w:rsid w:val="00324463"/>
    <w:rsid w:val="00327239"/>
    <w:rsid w:val="0034173E"/>
    <w:rsid w:val="00342A19"/>
    <w:rsid w:val="00345C74"/>
    <w:rsid w:val="003A072F"/>
    <w:rsid w:val="003A4389"/>
    <w:rsid w:val="003B08A7"/>
    <w:rsid w:val="003B20D1"/>
    <w:rsid w:val="003B2183"/>
    <w:rsid w:val="003B3CF6"/>
    <w:rsid w:val="003B62CC"/>
    <w:rsid w:val="003B7295"/>
    <w:rsid w:val="003C2E7D"/>
    <w:rsid w:val="003C3250"/>
    <w:rsid w:val="003D4B74"/>
    <w:rsid w:val="003D52E9"/>
    <w:rsid w:val="003E1233"/>
    <w:rsid w:val="003E20EF"/>
    <w:rsid w:val="003F2022"/>
    <w:rsid w:val="003F2682"/>
    <w:rsid w:val="003F36F7"/>
    <w:rsid w:val="003F6ACC"/>
    <w:rsid w:val="00406019"/>
    <w:rsid w:val="00406EBE"/>
    <w:rsid w:val="004112AA"/>
    <w:rsid w:val="00413510"/>
    <w:rsid w:val="004206FF"/>
    <w:rsid w:val="00431274"/>
    <w:rsid w:val="00446FFE"/>
    <w:rsid w:val="0045051D"/>
    <w:rsid w:val="00450F14"/>
    <w:rsid w:val="0045539E"/>
    <w:rsid w:val="00463BA1"/>
    <w:rsid w:val="0047021A"/>
    <w:rsid w:val="004773AB"/>
    <w:rsid w:val="00480DCE"/>
    <w:rsid w:val="004825EB"/>
    <w:rsid w:val="00485A95"/>
    <w:rsid w:val="0048649B"/>
    <w:rsid w:val="00492E3A"/>
    <w:rsid w:val="004A3612"/>
    <w:rsid w:val="004A6832"/>
    <w:rsid w:val="004A7BD8"/>
    <w:rsid w:val="004B397F"/>
    <w:rsid w:val="004B4D36"/>
    <w:rsid w:val="004C4C68"/>
    <w:rsid w:val="004C7D92"/>
    <w:rsid w:val="004D32DA"/>
    <w:rsid w:val="004D6F62"/>
    <w:rsid w:val="004E6006"/>
    <w:rsid w:val="004E77D1"/>
    <w:rsid w:val="004F2ACD"/>
    <w:rsid w:val="004F56F4"/>
    <w:rsid w:val="004F6A4D"/>
    <w:rsid w:val="00503192"/>
    <w:rsid w:val="00507711"/>
    <w:rsid w:val="005125A4"/>
    <w:rsid w:val="00513ABA"/>
    <w:rsid w:val="005210FA"/>
    <w:rsid w:val="00523768"/>
    <w:rsid w:val="00526225"/>
    <w:rsid w:val="00532CB7"/>
    <w:rsid w:val="00534432"/>
    <w:rsid w:val="005349A0"/>
    <w:rsid w:val="005375FB"/>
    <w:rsid w:val="005447E4"/>
    <w:rsid w:val="005500C6"/>
    <w:rsid w:val="00554E36"/>
    <w:rsid w:val="00555711"/>
    <w:rsid w:val="00563B04"/>
    <w:rsid w:val="00570A5C"/>
    <w:rsid w:val="005863D1"/>
    <w:rsid w:val="00590CA5"/>
    <w:rsid w:val="00591E56"/>
    <w:rsid w:val="0059440A"/>
    <w:rsid w:val="00595E2C"/>
    <w:rsid w:val="005B253B"/>
    <w:rsid w:val="005B5A55"/>
    <w:rsid w:val="005C59BC"/>
    <w:rsid w:val="005C5E80"/>
    <w:rsid w:val="005D0B8D"/>
    <w:rsid w:val="005D4F62"/>
    <w:rsid w:val="005E2FF1"/>
    <w:rsid w:val="005F3B0F"/>
    <w:rsid w:val="00603488"/>
    <w:rsid w:val="00603AE9"/>
    <w:rsid w:val="00612AD2"/>
    <w:rsid w:val="0061311E"/>
    <w:rsid w:val="006132A7"/>
    <w:rsid w:val="00613CA6"/>
    <w:rsid w:val="00626D8E"/>
    <w:rsid w:val="006304A5"/>
    <w:rsid w:val="00665D15"/>
    <w:rsid w:val="00667A8F"/>
    <w:rsid w:val="006761B7"/>
    <w:rsid w:val="006769AC"/>
    <w:rsid w:val="00676A52"/>
    <w:rsid w:val="006811DA"/>
    <w:rsid w:val="006842F6"/>
    <w:rsid w:val="00687384"/>
    <w:rsid w:val="0069136D"/>
    <w:rsid w:val="00692802"/>
    <w:rsid w:val="0069418C"/>
    <w:rsid w:val="0069601A"/>
    <w:rsid w:val="006A3BFF"/>
    <w:rsid w:val="006C31FC"/>
    <w:rsid w:val="006C6BAD"/>
    <w:rsid w:val="006C731C"/>
    <w:rsid w:val="006D0489"/>
    <w:rsid w:val="006D7113"/>
    <w:rsid w:val="006E082E"/>
    <w:rsid w:val="006F737A"/>
    <w:rsid w:val="00716AE3"/>
    <w:rsid w:val="007174CE"/>
    <w:rsid w:val="007203FE"/>
    <w:rsid w:val="0072086A"/>
    <w:rsid w:val="00725951"/>
    <w:rsid w:val="00734A44"/>
    <w:rsid w:val="00742E9A"/>
    <w:rsid w:val="00753365"/>
    <w:rsid w:val="0075415A"/>
    <w:rsid w:val="00767F60"/>
    <w:rsid w:val="007757C8"/>
    <w:rsid w:val="00793EB8"/>
    <w:rsid w:val="007A3CFB"/>
    <w:rsid w:val="007A7A77"/>
    <w:rsid w:val="007B0B4A"/>
    <w:rsid w:val="007B2075"/>
    <w:rsid w:val="007B7074"/>
    <w:rsid w:val="007C133F"/>
    <w:rsid w:val="007C3696"/>
    <w:rsid w:val="007D2514"/>
    <w:rsid w:val="007D29CB"/>
    <w:rsid w:val="007D3582"/>
    <w:rsid w:val="007E4D20"/>
    <w:rsid w:val="007E780D"/>
    <w:rsid w:val="007F643C"/>
    <w:rsid w:val="007F6FA9"/>
    <w:rsid w:val="008002CB"/>
    <w:rsid w:val="00804F3E"/>
    <w:rsid w:val="00813E81"/>
    <w:rsid w:val="00815DA0"/>
    <w:rsid w:val="00817AF2"/>
    <w:rsid w:val="00821464"/>
    <w:rsid w:val="00833DCE"/>
    <w:rsid w:val="00843584"/>
    <w:rsid w:val="00844F9E"/>
    <w:rsid w:val="00847D82"/>
    <w:rsid w:val="008530A6"/>
    <w:rsid w:val="008559E1"/>
    <w:rsid w:val="00861E6E"/>
    <w:rsid w:val="00861ECD"/>
    <w:rsid w:val="00866549"/>
    <w:rsid w:val="00870A66"/>
    <w:rsid w:val="00876033"/>
    <w:rsid w:val="00880527"/>
    <w:rsid w:val="008946BC"/>
    <w:rsid w:val="008958E5"/>
    <w:rsid w:val="008A08AC"/>
    <w:rsid w:val="008A09BC"/>
    <w:rsid w:val="008A2364"/>
    <w:rsid w:val="008A36C8"/>
    <w:rsid w:val="008A61E8"/>
    <w:rsid w:val="008A77EB"/>
    <w:rsid w:val="008B6C1E"/>
    <w:rsid w:val="008C29DF"/>
    <w:rsid w:val="008C2FCA"/>
    <w:rsid w:val="008D05BD"/>
    <w:rsid w:val="008D40FA"/>
    <w:rsid w:val="008E125F"/>
    <w:rsid w:val="008F3C51"/>
    <w:rsid w:val="008F7FD1"/>
    <w:rsid w:val="00900CE5"/>
    <w:rsid w:val="009013BE"/>
    <w:rsid w:val="009019EC"/>
    <w:rsid w:val="00901B2E"/>
    <w:rsid w:val="00905CAB"/>
    <w:rsid w:val="00915710"/>
    <w:rsid w:val="00925998"/>
    <w:rsid w:val="00926692"/>
    <w:rsid w:val="009342F4"/>
    <w:rsid w:val="0094573A"/>
    <w:rsid w:val="009505E8"/>
    <w:rsid w:val="00950B02"/>
    <w:rsid w:val="00951CB3"/>
    <w:rsid w:val="00953621"/>
    <w:rsid w:val="00954362"/>
    <w:rsid w:val="009578BA"/>
    <w:rsid w:val="0096002E"/>
    <w:rsid w:val="009604DD"/>
    <w:rsid w:val="00961AEB"/>
    <w:rsid w:val="00965F7F"/>
    <w:rsid w:val="0096776D"/>
    <w:rsid w:val="00972488"/>
    <w:rsid w:val="0097605A"/>
    <w:rsid w:val="0098065A"/>
    <w:rsid w:val="00985EC7"/>
    <w:rsid w:val="00991D73"/>
    <w:rsid w:val="009939AC"/>
    <w:rsid w:val="009B0770"/>
    <w:rsid w:val="009B12A6"/>
    <w:rsid w:val="009B1E50"/>
    <w:rsid w:val="009C2F25"/>
    <w:rsid w:val="009C38AD"/>
    <w:rsid w:val="009C6DA4"/>
    <w:rsid w:val="009D3AC7"/>
    <w:rsid w:val="009D697C"/>
    <w:rsid w:val="009D7801"/>
    <w:rsid w:val="009E2BF1"/>
    <w:rsid w:val="009E4F47"/>
    <w:rsid w:val="009E78ED"/>
    <w:rsid w:val="009F520C"/>
    <w:rsid w:val="009F7107"/>
    <w:rsid w:val="00A02820"/>
    <w:rsid w:val="00A02D83"/>
    <w:rsid w:val="00A05E9E"/>
    <w:rsid w:val="00A20569"/>
    <w:rsid w:val="00A228F4"/>
    <w:rsid w:val="00A33C42"/>
    <w:rsid w:val="00A341F2"/>
    <w:rsid w:val="00A54344"/>
    <w:rsid w:val="00A60C63"/>
    <w:rsid w:val="00A6318A"/>
    <w:rsid w:val="00A636F0"/>
    <w:rsid w:val="00A66113"/>
    <w:rsid w:val="00A675CA"/>
    <w:rsid w:val="00A76A5A"/>
    <w:rsid w:val="00A83D3B"/>
    <w:rsid w:val="00A92B76"/>
    <w:rsid w:val="00AA00F4"/>
    <w:rsid w:val="00AA14A5"/>
    <w:rsid w:val="00AA1BE3"/>
    <w:rsid w:val="00AA69E8"/>
    <w:rsid w:val="00AA78B8"/>
    <w:rsid w:val="00AB48E9"/>
    <w:rsid w:val="00AB60CC"/>
    <w:rsid w:val="00AB666B"/>
    <w:rsid w:val="00AD6077"/>
    <w:rsid w:val="00AE37BC"/>
    <w:rsid w:val="00AE40D6"/>
    <w:rsid w:val="00AE4ABD"/>
    <w:rsid w:val="00AF19DD"/>
    <w:rsid w:val="00AF70D5"/>
    <w:rsid w:val="00B023EB"/>
    <w:rsid w:val="00B03C99"/>
    <w:rsid w:val="00B0765E"/>
    <w:rsid w:val="00B33509"/>
    <w:rsid w:val="00B345DA"/>
    <w:rsid w:val="00B36B21"/>
    <w:rsid w:val="00B37954"/>
    <w:rsid w:val="00B40437"/>
    <w:rsid w:val="00B419E4"/>
    <w:rsid w:val="00B477C4"/>
    <w:rsid w:val="00B52F09"/>
    <w:rsid w:val="00B62B28"/>
    <w:rsid w:val="00B6708D"/>
    <w:rsid w:val="00B711A1"/>
    <w:rsid w:val="00B72E94"/>
    <w:rsid w:val="00B75682"/>
    <w:rsid w:val="00B770A5"/>
    <w:rsid w:val="00B7726D"/>
    <w:rsid w:val="00B92A7F"/>
    <w:rsid w:val="00BA43EA"/>
    <w:rsid w:val="00BA69D2"/>
    <w:rsid w:val="00BB1AC3"/>
    <w:rsid w:val="00BB415F"/>
    <w:rsid w:val="00BB4273"/>
    <w:rsid w:val="00BB42E3"/>
    <w:rsid w:val="00BD28C1"/>
    <w:rsid w:val="00BD64ED"/>
    <w:rsid w:val="00BF11B0"/>
    <w:rsid w:val="00BF4D48"/>
    <w:rsid w:val="00BF7BEC"/>
    <w:rsid w:val="00C0093F"/>
    <w:rsid w:val="00C04331"/>
    <w:rsid w:val="00C074E9"/>
    <w:rsid w:val="00C1437A"/>
    <w:rsid w:val="00C15315"/>
    <w:rsid w:val="00C15957"/>
    <w:rsid w:val="00C21CAB"/>
    <w:rsid w:val="00C22875"/>
    <w:rsid w:val="00C262F3"/>
    <w:rsid w:val="00C27019"/>
    <w:rsid w:val="00C42E83"/>
    <w:rsid w:val="00C45263"/>
    <w:rsid w:val="00C47BBF"/>
    <w:rsid w:val="00C52A0A"/>
    <w:rsid w:val="00C52B5B"/>
    <w:rsid w:val="00C534E2"/>
    <w:rsid w:val="00C57F20"/>
    <w:rsid w:val="00C62D85"/>
    <w:rsid w:val="00C63388"/>
    <w:rsid w:val="00C64912"/>
    <w:rsid w:val="00C64F5E"/>
    <w:rsid w:val="00C6630A"/>
    <w:rsid w:val="00C67CB5"/>
    <w:rsid w:val="00C72345"/>
    <w:rsid w:val="00C723AD"/>
    <w:rsid w:val="00C768EB"/>
    <w:rsid w:val="00C80D0B"/>
    <w:rsid w:val="00C82E85"/>
    <w:rsid w:val="00C834F9"/>
    <w:rsid w:val="00C8763B"/>
    <w:rsid w:val="00C91E26"/>
    <w:rsid w:val="00C96789"/>
    <w:rsid w:val="00CA0EE1"/>
    <w:rsid w:val="00CA1305"/>
    <w:rsid w:val="00CA6207"/>
    <w:rsid w:val="00CB043D"/>
    <w:rsid w:val="00CC1AA7"/>
    <w:rsid w:val="00CC3163"/>
    <w:rsid w:val="00CC32C3"/>
    <w:rsid w:val="00CC5822"/>
    <w:rsid w:val="00CD23B0"/>
    <w:rsid w:val="00CD30A7"/>
    <w:rsid w:val="00CD4492"/>
    <w:rsid w:val="00CD6142"/>
    <w:rsid w:val="00CD7D8C"/>
    <w:rsid w:val="00CE41DD"/>
    <w:rsid w:val="00CF32A9"/>
    <w:rsid w:val="00CF775D"/>
    <w:rsid w:val="00D02E5F"/>
    <w:rsid w:val="00D06960"/>
    <w:rsid w:val="00D07FA1"/>
    <w:rsid w:val="00D14DC5"/>
    <w:rsid w:val="00D230B1"/>
    <w:rsid w:val="00D30774"/>
    <w:rsid w:val="00D321D6"/>
    <w:rsid w:val="00D35B5A"/>
    <w:rsid w:val="00D37409"/>
    <w:rsid w:val="00D37E1E"/>
    <w:rsid w:val="00D44455"/>
    <w:rsid w:val="00D44893"/>
    <w:rsid w:val="00D509CE"/>
    <w:rsid w:val="00D5280B"/>
    <w:rsid w:val="00D5284C"/>
    <w:rsid w:val="00D54A27"/>
    <w:rsid w:val="00D55592"/>
    <w:rsid w:val="00D57DBE"/>
    <w:rsid w:val="00D63E0E"/>
    <w:rsid w:val="00D6659C"/>
    <w:rsid w:val="00D6681B"/>
    <w:rsid w:val="00D70007"/>
    <w:rsid w:val="00D702F9"/>
    <w:rsid w:val="00D7612D"/>
    <w:rsid w:val="00D829DE"/>
    <w:rsid w:val="00D84628"/>
    <w:rsid w:val="00D854CE"/>
    <w:rsid w:val="00D86491"/>
    <w:rsid w:val="00D90F90"/>
    <w:rsid w:val="00D9520D"/>
    <w:rsid w:val="00D96B10"/>
    <w:rsid w:val="00DA205D"/>
    <w:rsid w:val="00DA2C77"/>
    <w:rsid w:val="00DA3C84"/>
    <w:rsid w:val="00DB1564"/>
    <w:rsid w:val="00DB7EA8"/>
    <w:rsid w:val="00DC5BED"/>
    <w:rsid w:val="00DE76C4"/>
    <w:rsid w:val="00DF0CDA"/>
    <w:rsid w:val="00DF32A9"/>
    <w:rsid w:val="00E02F0C"/>
    <w:rsid w:val="00E04C70"/>
    <w:rsid w:val="00E052CC"/>
    <w:rsid w:val="00E05BF0"/>
    <w:rsid w:val="00E11413"/>
    <w:rsid w:val="00E13F6F"/>
    <w:rsid w:val="00E14B03"/>
    <w:rsid w:val="00E17A3F"/>
    <w:rsid w:val="00E17EE7"/>
    <w:rsid w:val="00E2125F"/>
    <w:rsid w:val="00E23305"/>
    <w:rsid w:val="00E25555"/>
    <w:rsid w:val="00E26268"/>
    <w:rsid w:val="00E274EE"/>
    <w:rsid w:val="00E46870"/>
    <w:rsid w:val="00E55526"/>
    <w:rsid w:val="00E5651A"/>
    <w:rsid w:val="00E576E2"/>
    <w:rsid w:val="00E6085F"/>
    <w:rsid w:val="00E655A8"/>
    <w:rsid w:val="00E7289C"/>
    <w:rsid w:val="00E90020"/>
    <w:rsid w:val="00E9581F"/>
    <w:rsid w:val="00EB76CD"/>
    <w:rsid w:val="00EC03CC"/>
    <w:rsid w:val="00EC1E4E"/>
    <w:rsid w:val="00EC4C67"/>
    <w:rsid w:val="00ED3D73"/>
    <w:rsid w:val="00ED4290"/>
    <w:rsid w:val="00ED527E"/>
    <w:rsid w:val="00EE66A5"/>
    <w:rsid w:val="00EE6701"/>
    <w:rsid w:val="00EF0F11"/>
    <w:rsid w:val="00EF2127"/>
    <w:rsid w:val="00EF47A6"/>
    <w:rsid w:val="00EF49FB"/>
    <w:rsid w:val="00EF57C5"/>
    <w:rsid w:val="00EF7871"/>
    <w:rsid w:val="00EF78FC"/>
    <w:rsid w:val="00F02A91"/>
    <w:rsid w:val="00F075B6"/>
    <w:rsid w:val="00F1211B"/>
    <w:rsid w:val="00F15F38"/>
    <w:rsid w:val="00F1751E"/>
    <w:rsid w:val="00F20704"/>
    <w:rsid w:val="00F2362E"/>
    <w:rsid w:val="00F2428B"/>
    <w:rsid w:val="00F35646"/>
    <w:rsid w:val="00F427BB"/>
    <w:rsid w:val="00F43320"/>
    <w:rsid w:val="00F5167B"/>
    <w:rsid w:val="00F54A7D"/>
    <w:rsid w:val="00F60758"/>
    <w:rsid w:val="00F60AAC"/>
    <w:rsid w:val="00F677F8"/>
    <w:rsid w:val="00F67ED5"/>
    <w:rsid w:val="00F70DC7"/>
    <w:rsid w:val="00F73D1B"/>
    <w:rsid w:val="00F94A9F"/>
    <w:rsid w:val="00FA7DAA"/>
    <w:rsid w:val="00FB0E3F"/>
    <w:rsid w:val="00FB712F"/>
    <w:rsid w:val="00FC45E9"/>
    <w:rsid w:val="00FD4A13"/>
    <w:rsid w:val="00FE0195"/>
    <w:rsid w:val="00FF0AAB"/>
    <w:rsid w:val="00FF5E50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D080E1-F828-4909-9F48-CE1BD10C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throwaway</dc:creator>
  <cp:lastModifiedBy>Dunn, Julia P.   (STL)</cp:lastModifiedBy>
  <cp:revision>2</cp:revision>
  <dcterms:created xsi:type="dcterms:W3CDTF">2019-02-25T04:55:00Z</dcterms:created>
  <dcterms:modified xsi:type="dcterms:W3CDTF">2019-02-25T04:55:00Z</dcterms:modified>
</cp:coreProperties>
</file>