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79237" w14:textId="77777777" w:rsidR="00B40209" w:rsidRPr="006104A9" w:rsidRDefault="00D90FF2" w:rsidP="00BC5865">
      <w:pPr>
        <w:pStyle w:val="Heading3"/>
        <w:spacing w:after="120" w:line="360" w:lineRule="auto"/>
        <w:jc w:val="both"/>
        <w:rPr>
          <w:b/>
          <w:bCs/>
          <w:i w:val="0"/>
          <w:iCs w:val="0"/>
          <w:sz w:val="32"/>
          <w:u w:val="none"/>
        </w:rPr>
      </w:pPr>
      <w:bookmarkStart w:id="0" w:name="_GoBack"/>
      <w:bookmarkEnd w:id="0"/>
      <w:r w:rsidRPr="006104A9">
        <w:rPr>
          <w:b/>
          <w:bCs/>
          <w:i w:val="0"/>
          <w:iCs w:val="0"/>
          <w:sz w:val="32"/>
          <w:u w:val="none"/>
        </w:rPr>
        <w:t xml:space="preserve">SUPPORTING </w:t>
      </w:r>
      <w:r w:rsidR="006104A9">
        <w:rPr>
          <w:b/>
          <w:bCs/>
          <w:i w:val="0"/>
          <w:iCs w:val="0"/>
          <w:sz w:val="32"/>
          <w:u w:val="none"/>
        </w:rPr>
        <w:t>TEXT</w:t>
      </w:r>
    </w:p>
    <w:p w14:paraId="71312590" w14:textId="78E3D314" w:rsidR="00B40209" w:rsidRPr="006104A9" w:rsidRDefault="005B77E8" w:rsidP="005B77E8">
      <w:pPr>
        <w:spacing w:after="120" w:line="360" w:lineRule="auto"/>
        <w:ind w:firstLine="360"/>
        <w:jc w:val="both"/>
      </w:pPr>
      <w:r>
        <w:t>T</w:t>
      </w:r>
      <w:r w:rsidR="00315EFD">
        <w:t>he</w:t>
      </w:r>
      <w:r w:rsidR="003A13A4">
        <w:t xml:space="preserve"> </w:t>
      </w:r>
      <w:r w:rsidR="00315EFD">
        <w:t>below sections are</w:t>
      </w:r>
      <w:r w:rsidR="003A13A4">
        <w:t xml:space="preserve"> </w:t>
      </w:r>
      <w:r w:rsidR="00315EFD">
        <w:t>based</w:t>
      </w:r>
      <w:r w:rsidR="003A13A4">
        <w:t xml:space="preserve"> directly </w:t>
      </w:r>
      <w:r w:rsidR="00315EFD">
        <w:t xml:space="preserve">on other CHNRI reports, </w:t>
      </w:r>
      <w:hyperlink r:id="rId9" w:history="1">
        <w:r w:rsidR="00315EFD" w:rsidRPr="00221048">
          <w:rPr>
            <w:rStyle w:val="Hyperlink"/>
          </w:rPr>
          <w:t>http://www.chnri.org/publications.php</w:t>
        </w:r>
      </w:hyperlink>
      <w:r w:rsidR="001603C2">
        <w:t xml:space="preserve"> . Sections </w:t>
      </w:r>
      <w:proofErr w:type="gramStart"/>
      <w:r w:rsidR="001603C2">
        <w:t>a and</w:t>
      </w:r>
      <w:proofErr w:type="gramEnd"/>
      <w:r w:rsidR="001603C2">
        <w:t xml:space="preserve"> b</w:t>
      </w:r>
      <w:r w:rsidR="00315EFD">
        <w:t xml:space="preserve"> have been </w:t>
      </w:r>
      <w:r w:rsidR="003A13A4">
        <w:t xml:space="preserve">adapted </w:t>
      </w:r>
      <w:r w:rsidR="00315EFD">
        <w:t>for</w:t>
      </w:r>
      <w:r w:rsidR="003A13A4">
        <w:t xml:space="preserve"> this particular exercise on infant &lt;6m malnutriti</w:t>
      </w:r>
      <w:r w:rsidR="00315EFD">
        <w:t xml:space="preserve">on. Sections </w:t>
      </w:r>
      <w:r w:rsidR="009C2821">
        <w:t>c</w:t>
      </w:r>
      <w:r w:rsidR="00315EFD">
        <w:t xml:space="preserve"> and </w:t>
      </w:r>
      <w:r w:rsidR="009C2821">
        <w:t>d</w:t>
      </w:r>
      <w:r w:rsidR="00315EFD">
        <w:t xml:space="preserve">, which are standard for every </w:t>
      </w:r>
      <w:proofErr w:type="gramStart"/>
      <w:r>
        <w:t>CHNRI</w:t>
      </w:r>
      <w:proofErr w:type="gramEnd"/>
      <w:r>
        <w:t xml:space="preserve"> are however copied direct from other publications since we repeated the same standard method.</w:t>
      </w:r>
    </w:p>
    <w:p w14:paraId="057B0080" w14:textId="77777777" w:rsidR="00923E03" w:rsidRPr="006104A9" w:rsidRDefault="00923E03" w:rsidP="00BC5865">
      <w:pPr>
        <w:spacing w:after="120" w:line="360" w:lineRule="auto"/>
        <w:jc w:val="both"/>
      </w:pPr>
    </w:p>
    <w:p w14:paraId="5ACED34A" w14:textId="66B78B80" w:rsidR="006104A9" w:rsidRPr="006104A9" w:rsidRDefault="00B40209" w:rsidP="00A86C81">
      <w:pPr>
        <w:pStyle w:val="Heading3"/>
        <w:numPr>
          <w:ilvl w:val="0"/>
          <w:numId w:val="10"/>
        </w:numPr>
        <w:spacing w:after="120" w:line="360" w:lineRule="auto"/>
        <w:jc w:val="both"/>
        <w:rPr>
          <w:b/>
          <w:bCs/>
          <w:i w:val="0"/>
          <w:iCs w:val="0"/>
          <w:u w:val="none"/>
        </w:rPr>
      </w:pPr>
      <w:r w:rsidRPr="006104A9">
        <w:rPr>
          <w:b/>
          <w:bCs/>
          <w:i w:val="0"/>
          <w:iCs w:val="0"/>
          <w:u w:val="none"/>
        </w:rPr>
        <w:t>De</w:t>
      </w:r>
      <w:r w:rsidR="00D90FF2" w:rsidRPr="006104A9">
        <w:rPr>
          <w:b/>
          <w:bCs/>
          <w:i w:val="0"/>
          <w:iCs w:val="0"/>
          <w:u w:val="none"/>
        </w:rPr>
        <w:t>fining the context and criteria</w:t>
      </w:r>
    </w:p>
    <w:p w14:paraId="4B8C9ED7" w14:textId="77777777" w:rsidR="00B40209" w:rsidRPr="006104A9" w:rsidRDefault="00B40209" w:rsidP="005B77E8">
      <w:pPr>
        <w:pStyle w:val="Heading3"/>
        <w:spacing w:after="120" w:line="360" w:lineRule="auto"/>
        <w:ind w:firstLine="360"/>
        <w:jc w:val="both"/>
        <w:rPr>
          <w:i w:val="0"/>
          <w:iCs w:val="0"/>
          <w:u w:val="none"/>
        </w:rPr>
      </w:pPr>
      <w:r w:rsidRPr="006104A9">
        <w:rPr>
          <w:i w:val="0"/>
          <w:iCs w:val="0"/>
          <w:u w:val="none"/>
        </w:rPr>
        <w:t xml:space="preserve">Specifying the context is </w:t>
      </w:r>
      <w:r w:rsidR="008A18A5" w:rsidRPr="006104A9">
        <w:rPr>
          <w:i w:val="0"/>
          <w:iCs w:val="0"/>
          <w:u w:val="none"/>
        </w:rPr>
        <w:t xml:space="preserve">the important first step of the </w:t>
      </w:r>
      <w:r w:rsidRPr="006104A9">
        <w:rPr>
          <w:i w:val="0"/>
          <w:iCs w:val="0"/>
          <w:u w:val="none"/>
        </w:rPr>
        <w:t>CHNRI process</w:t>
      </w:r>
      <w:r w:rsidR="008A18A5" w:rsidRPr="006104A9">
        <w:rPr>
          <w:i w:val="0"/>
          <w:iCs w:val="0"/>
          <w:u w:val="none"/>
        </w:rPr>
        <w:t xml:space="preserve">. </w:t>
      </w:r>
      <w:r w:rsidRPr="006104A9">
        <w:rPr>
          <w:i w:val="0"/>
          <w:iCs w:val="0"/>
          <w:u w:val="none"/>
        </w:rPr>
        <w:t>The context for this</w:t>
      </w:r>
      <w:r w:rsidR="003E0781" w:rsidRPr="006104A9">
        <w:rPr>
          <w:i w:val="0"/>
          <w:iCs w:val="0"/>
          <w:u w:val="none"/>
        </w:rPr>
        <w:t xml:space="preserve"> exercise was defined as follows: </w:t>
      </w:r>
      <w:r w:rsidRPr="006104A9">
        <w:rPr>
          <w:i w:val="0"/>
          <w:iCs w:val="0"/>
          <w:u w:val="none"/>
        </w:rPr>
        <w:t xml:space="preserve">  </w:t>
      </w:r>
    </w:p>
    <w:p w14:paraId="6CB67997" w14:textId="77777777" w:rsidR="006104A9" w:rsidRPr="006104A9" w:rsidRDefault="006104A9" w:rsidP="00BC5865">
      <w:pPr>
        <w:numPr>
          <w:ilvl w:val="0"/>
          <w:numId w:val="2"/>
        </w:numPr>
        <w:tabs>
          <w:tab w:val="num" w:pos="720"/>
        </w:tabs>
        <w:spacing w:after="120" w:line="360" w:lineRule="auto"/>
        <w:jc w:val="both"/>
        <w:rPr>
          <w:b/>
          <w:bCs/>
        </w:rPr>
      </w:pPr>
      <w:r w:rsidRPr="006104A9">
        <w:rPr>
          <w:b/>
          <w:bCs/>
        </w:rPr>
        <w:t>Burden of disease of interest</w:t>
      </w:r>
      <w:r w:rsidRPr="006104A9">
        <w:t>: Infant Severe Acute Malnutrition (SAM)</w:t>
      </w:r>
    </w:p>
    <w:p w14:paraId="2F638DBE" w14:textId="77777777" w:rsidR="006104A9" w:rsidRPr="006104A9" w:rsidRDefault="006104A9" w:rsidP="00BC5865">
      <w:pPr>
        <w:numPr>
          <w:ilvl w:val="0"/>
          <w:numId w:val="2"/>
        </w:numPr>
        <w:tabs>
          <w:tab w:val="num" w:pos="720"/>
        </w:tabs>
        <w:spacing w:after="120" w:line="360" w:lineRule="auto"/>
        <w:jc w:val="both"/>
        <w:rPr>
          <w:b/>
          <w:bCs/>
        </w:rPr>
      </w:pPr>
      <w:r w:rsidRPr="006104A9">
        <w:rPr>
          <w:b/>
          <w:bCs/>
        </w:rPr>
        <w:t>Population of interest:</w:t>
      </w:r>
      <w:r w:rsidRPr="006104A9">
        <w:t xml:space="preserve"> Infant &lt;6month in low or middle income countries</w:t>
      </w:r>
    </w:p>
    <w:p w14:paraId="19417D7B" w14:textId="77777777" w:rsidR="006104A9" w:rsidRPr="006104A9" w:rsidRDefault="006104A9" w:rsidP="00BC5865">
      <w:pPr>
        <w:numPr>
          <w:ilvl w:val="0"/>
          <w:numId w:val="3"/>
        </w:numPr>
        <w:tabs>
          <w:tab w:val="num" w:pos="720"/>
        </w:tabs>
        <w:spacing w:after="120" w:line="360" w:lineRule="auto"/>
        <w:jc w:val="both"/>
        <w:rPr>
          <w:b/>
          <w:bCs/>
        </w:rPr>
      </w:pPr>
      <w:r w:rsidRPr="006104A9">
        <w:rPr>
          <w:b/>
          <w:bCs/>
        </w:rPr>
        <w:t>Existing policy/target:</w:t>
      </w:r>
      <w:r w:rsidRPr="006104A9">
        <w:t xml:space="preserve"> </w:t>
      </w:r>
    </w:p>
    <w:p w14:paraId="007787CB" w14:textId="77777777" w:rsidR="006104A9" w:rsidRPr="006104A9" w:rsidRDefault="006104A9" w:rsidP="00BC5865">
      <w:pPr>
        <w:numPr>
          <w:ilvl w:val="1"/>
          <w:numId w:val="3"/>
        </w:numPr>
        <w:spacing w:after="120" w:line="360" w:lineRule="auto"/>
        <w:jc w:val="both"/>
        <w:rPr>
          <w:b/>
          <w:bCs/>
        </w:rPr>
      </w:pPr>
      <w:r w:rsidRPr="006104A9">
        <w:rPr>
          <w:b/>
        </w:rPr>
        <w:t>Global context</w:t>
      </w:r>
      <w:r w:rsidRPr="006104A9">
        <w:t>: reduction of infant (under one) mortality rate and under-five mortality rate by two thirds by 2015 (MDG 4). Halve the prevalence of underweight children under five years of age (MDG 1)</w:t>
      </w:r>
    </w:p>
    <w:p w14:paraId="04A11B64" w14:textId="77777777" w:rsidR="006104A9" w:rsidRPr="006104A9" w:rsidRDefault="006104A9" w:rsidP="00BC5865">
      <w:pPr>
        <w:numPr>
          <w:ilvl w:val="1"/>
          <w:numId w:val="3"/>
        </w:numPr>
        <w:spacing w:after="120" w:line="360" w:lineRule="auto"/>
        <w:jc w:val="both"/>
        <w:rPr>
          <w:b/>
          <w:bCs/>
        </w:rPr>
      </w:pPr>
      <w:r w:rsidRPr="006104A9">
        <w:rPr>
          <w:b/>
        </w:rPr>
        <w:t>Specific context:</w:t>
      </w:r>
      <w:r w:rsidRPr="006104A9">
        <w:t xml:space="preserve"> Following an expert consultation (NUGAG meeting, Nutrition and Growth advisory group, WHO, Feb 2012), WHO guidelines of the management of severe acute malnutrition will for the first time include infants aged &lt;6months. The meeting recognised paucity of evidence related to this group. This has created a need for </w:t>
      </w:r>
      <w:proofErr w:type="gramStart"/>
      <w:r w:rsidRPr="006104A9">
        <w:t>research</w:t>
      </w:r>
      <w:proofErr w:type="gramEnd"/>
      <w:r w:rsidRPr="006104A9">
        <w:t>, and in particularly for prioritised research.</w:t>
      </w:r>
    </w:p>
    <w:p w14:paraId="33A477FD" w14:textId="77777777" w:rsidR="006104A9" w:rsidRPr="006104A9" w:rsidRDefault="006104A9" w:rsidP="00BC5865">
      <w:pPr>
        <w:numPr>
          <w:ilvl w:val="0"/>
          <w:numId w:val="2"/>
        </w:numPr>
        <w:tabs>
          <w:tab w:val="num" w:pos="720"/>
        </w:tabs>
        <w:spacing w:after="120" w:line="360" w:lineRule="auto"/>
        <w:jc w:val="both"/>
        <w:rPr>
          <w:b/>
          <w:bCs/>
        </w:rPr>
      </w:pPr>
      <w:r w:rsidRPr="006104A9">
        <w:rPr>
          <w:b/>
          <w:bCs/>
        </w:rPr>
        <w:t>Level of urgency</w:t>
      </w:r>
      <w:r w:rsidRPr="006104A9">
        <w:t xml:space="preserve">: </w:t>
      </w:r>
    </w:p>
    <w:p w14:paraId="479BEDC6" w14:textId="77777777" w:rsidR="006104A9" w:rsidRPr="006104A9" w:rsidRDefault="006104A9" w:rsidP="00BC5865">
      <w:pPr>
        <w:numPr>
          <w:ilvl w:val="1"/>
          <w:numId w:val="2"/>
        </w:numPr>
        <w:spacing w:after="120" w:line="360" w:lineRule="auto"/>
        <w:jc w:val="both"/>
        <w:rPr>
          <w:b/>
          <w:bCs/>
        </w:rPr>
      </w:pPr>
      <w:r w:rsidRPr="006104A9">
        <w:rPr>
          <w:b/>
          <w:bCs/>
        </w:rPr>
        <w:t xml:space="preserve">Global context: </w:t>
      </w:r>
      <w:r w:rsidRPr="006104A9">
        <w:rPr>
          <w:bCs/>
        </w:rPr>
        <w:t>high, because the MDG goals are not being achieved</w:t>
      </w:r>
    </w:p>
    <w:p w14:paraId="43FD9CB5" w14:textId="77777777" w:rsidR="006104A9" w:rsidRPr="006104A9" w:rsidRDefault="006104A9" w:rsidP="00BC5865">
      <w:pPr>
        <w:numPr>
          <w:ilvl w:val="1"/>
          <w:numId w:val="2"/>
        </w:numPr>
        <w:spacing w:after="120" w:line="360" w:lineRule="auto"/>
        <w:jc w:val="both"/>
        <w:rPr>
          <w:bCs/>
        </w:rPr>
      </w:pPr>
      <w:r w:rsidRPr="006104A9">
        <w:rPr>
          <w:b/>
          <w:bCs/>
        </w:rPr>
        <w:t xml:space="preserve">Specific context: </w:t>
      </w:r>
      <w:r w:rsidRPr="006104A9">
        <w:rPr>
          <w:bCs/>
        </w:rPr>
        <w:t>high, because forthcoming WHO guidelines are currently based on low quality evidence as that is all that is available at present</w:t>
      </w:r>
    </w:p>
    <w:p w14:paraId="7371B0C1" w14:textId="77777777" w:rsidR="006104A9" w:rsidRPr="006104A9" w:rsidRDefault="006104A9" w:rsidP="00BC5865">
      <w:pPr>
        <w:numPr>
          <w:ilvl w:val="0"/>
          <w:numId w:val="2"/>
        </w:numPr>
        <w:tabs>
          <w:tab w:val="num" w:pos="720"/>
        </w:tabs>
        <w:spacing w:after="120" w:line="360" w:lineRule="auto"/>
        <w:jc w:val="both"/>
      </w:pPr>
      <w:r w:rsidRPr="006104A9">
        <w:rPr>
          <w:b/>
          <w:bCs/>
        </w:rPr>
        <w:t>Time Frame</w:t>
      </w:r>
      <w:r w:rsidRPr="006104A9">
        <w:t>: to achieve detectable improvements in management of infant &lt;6month SAM by 2015/2020/beyond</w:t>
      </w:r>
    </w:p>
    <w:p w14:paraId="6879C5B9" w14:textId="1957B399" w:rsidR="003E0781" w:rsidRPr="00A86C81" w:rsidRDefault="003E0781" w:rsidP="00A86C81">
      <w:pPr>
        <w:pStyle w:val="ListParagraph"/>
        <w:numPr>
          <w:ilvl w:val="0"/>
          <w:numId w:val="10"/>
        </w:numPr>
        <w:spacing w:after="120" w:line="360" w:lineRule="auto"/>
        <w:jc w:val="both"/>
        <w:rPr>
          <w:b/>
          <w:bCs/>
        </w:rPr>
      </w:pPr>
      <w:r w:rsidRPr="00A86C81">
        <w:rPr>
          <w:b/>
          <w:bCs/>
        </w:rPr>
        <w:lastRenderedPageBreak/>
        <w:t xml:space="preserve">Choice of technical experts and </w:t>
      </w:r>
      <w:r w:rsidR="00B40209" w:rsidRPr="00A86C81">
        <w:rPr>
          <w:b/>
          <w:bCs/>
        </w:rPr>
        <w:t>systematic listing and scoring of research options</w:t>
      </w:r>
    </w:p>
    <w:p w14:paraId="22A34B89" w14:textId="77777777" w:rsidR="00BC5865" w:rsidRDefault="00BC5865" w:rsidP="005B77E8">
      <w:pPr>
        <w:spacing w:after="120" w:line="360" w:lineRule="auto"/>
        <w:ind w:firstLine="360"/>
        <w:jc w:val="both"/>
      </w:pPr>
      <w:r>
        <w:t xml:space="preserve">A group of experts who had contributed to the original MAMI (Management of Acute Malnutrition in Infants) project </w:t>
      </w:r>
      <w:r w:rsidR="00946DD5">
        <w:t xml:space="preserve">or related work </w:t>
      </w:r>
      <w:r>
        <w:t xml:space="preserve">were asked </w:t>
      </w:r>
      <w:r w:rsidR="004C3ACD">
        <w:t>to lead</w:t>
      </w:r>
      <w:r w:rsidR="00B40209" w:rsidRPr="006104A9">
        <w:t xml:space="preserve"> the CHNRI process</w:t>
      </w:r>
      <w:r w:rsidR="00946DD5">
        <w:t xml:space="preserve"> – the MAMI CHNRI “Core Group” of authors</w:t>
      </w:r>
      <w:r w:rsidR="00B40209" w:rsidRPr="006104A9">
        <w:t>.</w:t>
      </w:r>
      <w:r w:rsidR="003E0781" w:rsidRPr="006104A9">
        <w:t xml:space="preserve"> </w:t>
      </w:r>
      <w:r>
        <w:t xml:space="preserve">Both during the original project </w:t>
      </w:r>
      <w:r w:rsidR="003A13A4">
        <w:t xml:space="preserve">and in subsequent meetings and </w:t>
      </w:r>
      <w:r>
        <w:t>discussions, a</w:t>
      </w:r>
      <w:r w:rsidR="003E0781" w:rsidRPr="006104A9">
        <w:t xml:space="preserve"> large </w:t>
      </w:r>
      <w:r w:rsidR="004C3ACD">
        <w:t>number</w:t>
      </w:r>
      <w:r w:rsidR="003E0781" w:rsidRPr="006104A9">
        <w:t xml:space="preserve"> of research</w:t>
      </w:r>
      <w:r w:rsidR="008A18A5" w:rsidRPr="006104A9">
        <w:t xml:space="preserve"> options</w:t>
      </w:r>
      <w:r>
        <w:t xml:space="preserve"> had emerged</w:t>
      </w:r>
      <w:r w:rsidR="003E0781" w:rsidRPr="006104A9">
        <w:t xml:space="preserve">, many of which </w:t>
      </w:r>
      <w:r>
        <w:t>were described in the MAMI</w:t>
      </w:r>
      <w:r w:rsidR="003E0781" w:rsidRPr="006104A9">
        <w:t xml:space="preserve"> project </w:t>
      </w:r>
      <w:r>
        <w:t>report. Other key meetings where concepts for research options arose:</w:t>
      </w:r>
    </w:p>
    <w:p w14:paraId="6D958DE0" w14:textId="77777777" w:rsidR="00BC5865" w:rsidRDefault="00BC5865" w:rsidP="00BC5865">
      <w:pPr>
        <w:pStyle w:val="ListParagraph"/>
        <w:numPr>
          <w:ilvl w:val="0"/>
          <w:numId w:val="5"/>
        </w:numPr>
        <w:spacing w:after="120" w:line="360" w:lineRule="auto"/>
        <w:jc w:val="both"/>
      </w:pPr>
      <w:r>
        <w:t xml:space="preserve">WHO </w:t>
      </w:r>
      <w:r w:rsidRPr="006104A9">
        <w:t>NUGAG meeting in</w:t>
      </w:r>
      <w:r>
        <w:t xml:space="preserve"> Geneva,</w:t>
      </w:r>
      <w:r w:rsidRPr="006104A9">
        <w:t xml:space="preserve"> February 2012</w:t>
      </w:r>
      <w:r w:rsidR="008A18A5" w:rsidRPr="006104A9">
        <w:t xml:space="preserve"> </w:t>
      </w:r>
    </w:p>
    <w:p w14:paraId="1D70B2AD" w14:textId="77777777" w:rsidR="00BC5865" w:rsidRDefault="00BC5865" w:rsidP="00BC5865">
      <w:pPr>
        <w:pStyle w:val="ListParagraph"/>
        <w:numPr>
          <w:ilvl w:val="0"/>
          <w:numId w:val="5"/>
        </w:numPr>
        <w:spacing w:after="120" w:line="360" w:lineRule="auto"/>
        <w:jc w:val="both"/>
      </w:pPr>
      <w:r>
        <w:t xml:space="preserve">Staff consultation </w:t>
      </w:r>
      <w:r w:rsidR="008A18A5" w:rsidRPr="006104A9">
        <w:t xml:space="preserve">facilitated by Action </w:t>
      </w:r>
      <w:proofErr w:type="spellStart"/>
      <w:r w:rsidR="008A18A5" w:rsidRPr="006104A9">
        <w:t>Contre</w:t>
      </w:r>
      <w:proofErr w:type="spellEnd"/>
      <w:r w:rsidR="008A18A5" w:rsidRPr="006104A9">
        <w:t xml:space="preserve"> La </w:t>
      </w:r>
      <w:proofErr w:type="spellStart"/>
      <w:r w:rsidR="008A18A5" w:rsidRPr="006104A9">
        <w:t>Faim</w:t>
      </w:r>
      <w:proofErr w:type="spellEnd"/>
      <w:r w:rsidR="008A18A5" w:rsidRPr="006104A9">
        <w:t xml:space="preserve"> (</w:t>
      </w:r>
      <w:r w:rsidR="003E0781" w:rsidRPr="006104A9">
        <w:t>ACF</w:t>
      </w:r>
      <w:r w:rsidR="008A18A5" w:rsidRPr="006104A9">
        <w:t>)</w:t>
      </w:r>
      <w:r w:rsidR="003E0781" w:rsidRPr="006104A9">
        <w:t xml:space="preserve"> </w:t>
      </w:r>
      <w:r w:rsidR="008A18A5" w:rsidRPr="006104A9">
        <w:t xml:space="preserve">in </w:t>
      </w:r>
      <w:r>
        <w:t>Paris,</w:t>
      </w:r>
      <w:r w:rsidR="008A18A5" w:rsidRPr="006104A9">
        <w:t xml:space="preserve"> </w:t>
      </w:r>
      <w:r>
        <w:t>February 2012</w:t>
      </w:r>
    </w:p>
    <w:p w14:paraId="07836AB2" w14:textId="77777777" w:rsidR="00BC5865" w:rsidRDefault="00BC5865" w:rsidP="00BC5865">
      <w:pPr>
        <w:pStyle w:val="ListParagraph"/>
        <w:numPr>
          <w:ilvl w:val="0"/>
          <w:numId w:val="5"/>
        </w:numPr>
        <w:spacing w:after="120" w:line="360" w:lineRule="auto"/>
        <w:jc w:val="both"/>
      </w:pPr>
      <w:r>
        <w:t>T</w:t>
      </w:r>
      <w:r w:rsidRPr="006104A9">
        <w:t xml:space="preserve">he Infant Feeding in Emergencies (IFE) Core Group meeting in </w:t>
      </w:r>
      <w:r>
        <w:t xml:space="preserve">Oxford, </w:t>
      </w:r>
      <w:r w:rsidRPr="006104A9">
        <w:t>March 2012</w:t>
      </w:r>
    </w:p>
    <w:p w14:paraId="57A0EBF4" w14:textId="77777777" w:rsidR="00BC5865" w:rsidRDefault="00BC5865" w:rsidP="00BC5865">
      <w:pPr>
        <w:pStyle w:val="ListParagraph"/>
        <w:numPr>
          <w:ilvl w:val="0"/>
          <w:numId w:val="5"/>
        </w:numPr>
        <w:spacing w:after="120" w:line="360" w:lineRule="auto"/>
        <w:jc w:val="both"/>
      </w:pPr>
      <w:r>
        <w:t>A</w:t>
      </w:r>
      <w:r w:rsidR="008A18A5" w:rsidRPr="006104A9">
        <w:t>n Infant and Young Child Feeding (IYCF) meeting facilit</w:t>
      </w:r>
      <w:r>
        <w:t>at</w:t>
      </w:r>
      <w:r w:rsidR="008A18A5" w:rsidRPr="006104A9">
        <w:t>ed by U</w:t>
      </w:r>
      <w:r w:rsidR="00483EB6" w:rsidRPr="006104A9">
        <w:t>NICEF</w:t>
      </w:r>
      <w:r>
        <w:t>/T</w:t>
      </w:r>
      <w:r w:rsidR="008A18A5" w:rsidRPr="006104A9">
        <w:t xml:space="preserve">he </w:t>
      </w:r>
      <w:r w:rsidR="00483EB6" w:rsidRPr="006104A9">
        <w:t>Global Nutrition Cluster</w:t>
      </w:r>
      <w:r>
        <w:t>/</w:t>
      </w:r>
      <w:r w:rsidR="00483EB6" w:rsidRPr="006104A9">
        <w:t xml:space="preserve">Save the Children UK </w:t>
      </w:r>
      <w:r w:rsidR="008A18A5" w:rsidRPr="006104A9">
        <w:t xml:space="preserve">in </w:t>
      </w:r>
      <w:r>
        <w:t xml:space="preserve">London, </w:t>
      </w:r>
      <w:r w:rsidR="00483EB6" w:rsidRPr="006104A9">
        <w:t xml:space="preserve">June </w:t>
      </w:r>
      <w:r>
        <w:t>2012</w:t>
      </w:r>
      <w:r w:rsidR="003E0781" w:rsidRPr="006104A9">
        <w:t xml:space="preserve">. </w:t>
      </w:r>
    </w:p>
    <w:p w14:paraId="698C995A" w14:textId="10DABB8D" w:rsidR="006952F5" w:rsidRPr="005B77E8" w:rsidRDefault="004C3ACD" w:rsidP="005B77E8">
      <w:pPr>
        <w:spacing w:after="120" w:line="360" w:lineRule="auto"/>
        <w:ind w:firstLine="420"/>
        <w:jc w:val="both"/>
        <w:rPr>
          <w:b/>
          <w:i/>
        </w:rPr>
      </w:pPr>
      <w:r>
        <w:t xml:space="preserve">From a long </w:t>
      </w:r>
      <w:r w:rsidR="00BC5865">
        <w:t>initial list of research options, we</w:t>
      </w:r>
      <w:r w:rsidR="001B6FAA" w:rsidRPr="006104A9">
        <w:t xml:space="preserve"> </w:t>
      </w:r>
      <w:r>
        <w:t xml:space="preserve">refined and </w:t>
      </w:r>
      <w:r w:rsidR="008A18A5" w:rsidRPr="006104A9">
        <w:t xml:space="preserve">narrowed down </w:t>
      </w:r>
      <w:r w:rsidR="003E0781" w:rsidRPr="006104A9">
        <w:t xml:space="preserve">to </w:t>
      </w:r>
      <w:r w:rsidR="008A18A5" w:rsidRPr="006104A9">
        <w:t xml:space="preserve">what was felt to be </w:t>
      </w:r>
      <w:r w:rsidR="003E0781" w:rsidRPr="006104A9">
        <w:t>a man</w:t>
      </w:r>
      <w:r w:rsidR="00BC5865">
        <w:t>ageable number</w:t>
      </w:r>
      <w:r w:rsidR="008A18A5" w:rsidRPr="006104A9">
        <w:t xml:space="preserve"> for the scorers. </w:t>
      </w:r>
      <w:r>
        <w:t xml:space="preserve">This was achieved </w:t>
      </w:r>
      <w:r w:rsidR="00BC5865">
        <w:t>by careful phrasing and consolidation</w:t>
      </w:r>
      <w:r>
        <w:t xml:space="preserve"> of questions</w:t>
      </w:r>
      <w:r w:rsidR="00BC5865">
        <w:t xml:space="preserve"> t</w:t>
      </w:r>
      <w:r w:rsidR="008A18A5" w:rsidRPr="006104A9">
        <w:t>o limit t</w:t>
      </w:r>
      <w:r w:rsidR="003E0781" w:rsidRPr="006104A9">
        <w:t>he overlap between proposed ideas</w:t>
      </w:r>
      <w:r w:rsidR="008A18A5" w:rsidRPr="006104A9">
        <w:t xml:space="preserve">. </w:t>
      </w:r>
      <w:r w:rsidR="001B6FAA" w:rsidRPr="006104A9">
        <w:t>The final numb</w:t>
      </w:r>
      <w:r w:rsidR="00DA3266">
        <w:t>er of research questions was 60, divided into</w:t>
      </w:r>
      <w:r w:rsidR="001B6FAA" w:rsidRPr="006104A9">
        <w:t xml:space="preserve"> </w:t>
      </w:r>
      <w:r w:rsidR="00DA3266" w:rsidRPr="00DA3266">
        <w:t xml:space="preserve">three categories: (1) </w:t>
      </w:r>
      <w:r w:rsidR="00217CE6">
        <w:t>Basic epidemiological research;</w:t>
      </w:r>
      <w:r w:rsidR="00DA3266" w:rsidRPr="00DA3266">
        <w:t xml:space="preserve"> (2) Health policy and systems research and (3) Technical questions and interventions.</w:t>
      </w:r>
      <w:r w:rsidR="00217CE6">
        <w:t xml:space="preserve"> Based on CHNRI’s conceptual framework, we also agreed on seven judging criteria</w:t>
      </w:r>
      <w:r w:rsidR="003D1B2D">
        <w:t xml:space="preserve">: </w:t>
      </w:r>
      <w:r w:rsidR="005B77E8">
        <w:t>a</w:t>
      </w:r>
      <w:r w:rsidR="003D1B2D" w:rsidRPr="005B77E8">
        <w:t>nswerability</w:t>
      </w:r>
      <w:r w:rsidR="005B77E8" w:rsidRPr="005B77E8">
        <w:t xml:space="preserve">; </w:t>
      </w:r>
      <w:r w:rsidR="005B77E8">
        <w:t>e</w:t>
      </w:r>
      <w:r w:rsidR="005B77E8" w:rsidRPr="005B77E8">
        <w:t xml:space="preserve">fficacy; </w:t>
      </w:r>
      <w:r w:rsidR="005B77E8">
        <w:t>e</w:t>
      </w:r>
      <w:r w:rsidR="003D1B2D" w:rsidRPr="005B77E8">
        <w:t>ffectivenes</w:t>
      </w:r>
      <w:r w:rsidR="005B77E8" w:rsidRPr="005B77E8">
        <w:t>s</w:t>
      </w:r>
      <w:r w:rsidR="005B77E8">
        <w:t>; d</w:t>
      </w:r>
      <w:r w:rsidR="005B77E8" w:rsidRPr="005B77E8">
        <w:t xml:space="preserve">eliverability; </w:t>
      </w:r>
      <w:r w:rsidR="005B77E8">
        <w:t>s</w:t>
      </w:r>
      <w:r w:rsidR="003D1B2D" w:rsidRPr="005B77E8">
        <w:t>ustainability</w:t>
      </w:r>
      <w:r w:rsidR="005B77E8" w:rsidRPr="005B77E8">
        <w:t xml:space="preserve">; </w:t>
      </w:r>
      <w:r w:rsidR="005B77E8">
        <w:t>disease burden r</w:t>
      </w:r>
      <w:r w:rsidR="003D1B2D" w:rsidRPr="005B77E8">
        <w:t>educt</w:t>
      </w:r>
      <w:r w:rsidR="005B77E8" w:rsidRPr="005B77E8">
        <w:t xml:space="preserve">ion; </w:t>
      </w:r>
      <w:r w:rsidR="005B77E8">
        <w:t>e</w:t>
      </w:r>
      <w:r w:rsidR="003D1B2D" w:rsidRPr="005B77E8">
        <w:t>quity</w:t>
      </w:r>
      <w:r w:rsidR="005B77E8">
        <w:t>.</w:t>
      </w:r>
      <w:r w:rsidR="005B77E8">
        <w:rPr>
          <w:b/>
          <w:i/>
        </w:rPr>
        <w:t xml:space="preserve"> </w:t>
      </w:r>
      <w:r w:rsidR="005B77E8">
        <w:t>Please see table 1 in the main paper for details of how we asked applied each of these criteria to each of the 60 research options.</w:t>
      </w:r>
    </w:p>
    <w:p w14:paraId="51E3FD37" w14:textId="77777777" w:rsidR="00BC5865" w:rsidRDefault="006952F5" w:rsidP="005B77E8">
      <w:pPr>
        <w:spacing w:after="120" w:line="360" w:lineRule="auto"/>
        <w:ind w:firstLine="360"/>
        <w:jc w:val="both"/>
      </w:pPr>
      <w:r w:rsidRPr="006104A9">
        <w:t xml:space="preserve">The </w:t>
      </w:r>
      <w:r w:rsidR="00BC5865">
        <w:t xml:space="preserve">60 </w:t>
      </w:r>
      <w:r w:rsidR="003D1B2D">
        <w:t>research options, together with the 7 questions for each option</w:t>
      </w:r>
      <w:r w:rsidRPr="006104A9">
        <w:t xml:space="preserve"> were </w:t>
      </w:r>
      <w:r w:rsidR="004C3ACD">
        <w:t>formatted</w:t>
      </w:r>
      <w:r w:rsidRPr="006104A9">
        <w:t xml:space="preserve"> into an online survey, using ‘Survey Monkey’</w:t>
      </w:r>
      <w:r w:rsidR="00D2730B" w:rsidRPr="006104A9">
        <w:t xml:space="preserve"> (</w:t>
      </w:r>
      <w:hyperlink r:id="rId10" w:history="1">
        <w:r w:rsidR="00D2730B" w:rsidRPr="006104A9">
          <w:rPr>
            <w:rStyle w:val="Hyperlink"/>
          </w:rPr>
          <w:t>www.surveymonkey.com</w:t>
        </w:r>
      </w:hyperlink>
      <w:r w:rsidR="00D2730B" w:rsidRPr="006104A9">
        <w:t xml:space="preserve">). </w:t>
      </w:r>
      <w:r w:rsidRPr="006104A9">
        <w:t xml:space="preserve"> The survey was ordered so that scorers judged all questions by each judging criter</w:t>
      </w:r>
      <w:r w:rsidR="00483EB6" w:rsidRPr="006104A9">
        <w:t>ion</w:t>
      </w:r>
      <w:r w:rsidRPr="006104A9">
        <w:t xml:space="preserve"> in turn</w:t>
      </w:r>
      <w:r w:rsidR="00D2730B" w:rsidRPr="006104A9">
        <w:t xml:space="preserve">. The survey was divided into two </w:t>
      </w:r>
      <w:r w:rsidRPr="006104A9">
        <w:t>parts.</w:t>
      </w:r>
    </w:p>
    <w:p w14:paraId="327619EC" w14:textId="77777777" w:rsidR="00BC5865" w:rsidRDefault="006952F5" w:rsidP="00BC5865">
      <w:pPr>
        <w:pStyle w:val="ListParagraph"/>
        <w:numPr>
          <w:ilvl w:val="0"/>
          <w:numId w:val="6"/>
        </w:numPr>
        <w:spacing w:after="120" w:line="360" w:lineRule="auto"/>
        <w:jc w:val="both"/>
      </w:pPr>
      <w:r w:rsidRPr="006104A9">
        <w:t>Part 1 included the following criteria: answerabil</w:t>
      </w:r>
      <w:r w:rsidR="00BC5865">
        <w:t>ity, efficacy and effectiveness;</w:t>
      </w:r>
    </w:p>
    <w:p w14:paraId="77CD3EA2" w14:textId="77777777" w:rsidR="00BC5865" w:rsidRDefault="006952F5" w:rsidP="00BC5865">
      <w:pPr>
        <w:pStyle w:val="ListParagraph"/>
        <w:numPr>
          <w:ilvl w:val="0"/>
          <w:numId w:val="6"/>
        </w:numPr>
        <w:spacing w:after="120" w:line="360" w:lineRule="auto"/>
        <w:jc w:val="both"/>
      </w:pPr>
      <w:r w:rsidRPr="006104A9">
        <w:lastRenderedPageBreak/>
        <w:t xml:space="preserve">Part 2 included: deliverability, sustainability, disease burden reduction and equity. </w:t>
      </w:r>
    </w:p>
    <w:p w14:paraId="591243A1" w14:textId="3259DCA7" w:rsidR="003E0781" w:rsidRPr="006104A9" w:rsidRDefault="00BC5865" w:rsidP="005B77E8">
      <w:pPr>
        <w:spacing w:after="120" w:line="360" w:lineRule="auto"/>
        <w:ind w:firstLine="360"/>
        <w:jc w:val="both"/>
      </w:pPr>
      <w:r>
        <w:t>The reason f</w:t>
      </w:r>
      <w:r w:rsidR="004C3ACD">
        <w:t>or this split was to maximise response rate: shortening</w:t>
      </w:r>
      <w:r>
        <w:t xml:space="preserve"> the survey for a</w:t>
      </w:r>
      <w:r w:rsidR="004C3ACD">
        <w:t>ny one individual and hence making</w:t>
      </w:r>
      <w:r>
        <w:t xml:space="preserve"> it more </w:t>
      </w:r>
      <w:r w:rsidR="006952F5" w:rsidRPr="006104A9">
        <w:t>‘doable’</w:t>
      </w:r>
      <w:r w:rsidR="00DE1A3F">
        <w:t xml:space="preserve"> </w:t>
      </w:r>
      <w:r w:rsidR="004C3ACD">
        <w:t xml:space="preserve">and </w:t>
      </w:r>
      <w:r>
        <w:t>more likely to be filled in rather than abandoned part way through.</w:t>
      </w:r>
    </w:p>
    <w:p w14:paraId="5BC27D13" w14:textId="3C72B0A2" w:rsidR="001B6FAA" w:rsidRPr="006104A9" w:rsidRDefault="001B6FAA" w:rsidP="005B77E8">
      <w:pPr>
        <w:spacing w:after="120" w:line="360" w:lineRule="auto"/>
        <w:ind w:firstLine="360"/>
        <w:jc w:val="both"/>
      </w:pPr>
      <w:r w:rsidRPr="006104A9">
        <w:t>A wider group of experts was invite</w:t>
      </w:r>
      <w:r w:rsidR="00DE1A3F">
        <w:t>d</w:t>
      </w:r>
      <w:r w:rsidRPr="006104A9">
        <w:t xml:space="preserve"> to score the research questions. </w:t>
      </w:r>
      <w:r w:rsidR="00BC5865">
        <w:t xml:space="preserve">These were drawn from existing databases of </w:t>
      </w:r>
      <w:r w:rsidR="00DE1A3F">
        <w:t>those</w:t>
      </w:r>
      <w:r w:rsidR="00BC5865">
        <w:t xml:space="preserve"> who had contributed to the original MAMI project and/or attended </w:t>
      </w:r>
      <w:r w:rsidR="00DE1A3F">
        <w:t>related</w:t>
      </w:r>
      <w:r w:rsidR="00BC5865">
        <w:t xml:space="preserve"> meetings</w:t>
      </w:r>
      <w:r w:rsidR="00DE1A3F">
        <w:t xml:space="preserve"> (the</w:t>
      </w:r>
      <w:r w:rsidR="00C4755C">
        <w:t xml:space="preserve"> Emergency Nutrition Network is</w:t>
      </w:r>
      <w:r w:rsidR="00DE1A3F">
        <w:t xml:space="preserve"> a “</w:t>
      </w:r>
      <w:r w:rsidR="00C4755C">
        <w:t>hub organization in the field of nutrition and infant/young child feeding)</w:t>
      </w:r>
      <w:r w:rsidR="00BC5865">
        <w:t xml:space="preserve">. </w:t>
      </w:r>
      <w:r w:rsidR="00D2730B" w:rsidRPr="006104A9">
        <w:t xml:space="preserve">Individuals </w:t>
      </w:r>
      <w:r w:rsidR="00C4755C">
        <w:t xml:space="preserve">from these lists represented a breadth and depth of </w:t>
      </w:r>
      <w:r w:rsidR="00D2730B" w:rsidRPr="006104A9">
        <w:t>expertise in research, policy making and/or programme manageme</w:t>
      </w:r>
      <w:r w:rsidR="00C4755C">
        <w:t>nt</w:t>
      </w:r>
      <w:r w:rsidR="00D2730B" w:rsidRPr="006104A9">
        <w:t xml:space="preserve">. </w:t>
      </w:r>
      <w:r w:rsidR="00B40209" w:rsidRPr="006104A9">
        <w:t xml:space="preserve">Every effort was made to invite a mix of </w:t>
      </w:r>
      <w:r w:rsidR="00D2730B" w:rsidRPr="006104A9">
        <w:t xml:space="preserve">individuals from </w:t>
      </w:r>
      <w:r w:rsidR="00B40209" w:rsidRPr="006104A9">
        <w:t xml:space="preserve">different </w:t>
      </w:r>
      <w:r w:rsidR="00D2730B" w:rsidRPr="006104A9">
        <w:t xml:space="preserve">professional </w:t>
      </w:r>
      <w:r w:rsidR="00B40209" w:rsidRPr="006104A9">
        <w:t xml:space="preserve">backgrounds (epidemiologists, </w:t>
      </w:r>
      <w:r w:rsidR="00D2730B" w:rsidRPr="006104A9">
        <w:t xml:space="preserve">clinicians, </w:t>
      </w:r>
      <w:r w:rsidR="00B40209" w:rsidRPr="006104A9">
        <w:t>public health</w:t>
      </w:r>
      <w:r w:rsidR="00D2730B" w:rsidRPr="006104A9">
        <w:t xml:space="preserve"> professionals and programme managers)</w:t>
      </w:r>
      <w:r w:rsidR="00B40209" w:rsidRPr="006104A9">
        <w:t xml:space="preserve"> and from different </w:t>
      </w:r>
      <w:r w:rsidR="00D2730B" w:rsidRPr="006104A9">
        <w:t>regions, to encourage a diversity of viewpoints.</w:t>
      </w:r>
      <w:r w:rsidR="00B40209" w:rsidRPr="006104A9">
        <w:t xml:space="preserve"> </w:t>
      </w:r>
      <w:r w:rsidRPr="006104A9">
        <w:t xml:space="preserve">150 experts were invited to participate in </w:t>
      </w:r>
      <w:r w:rsidR="00217CE6">
        <w:t xml:space="preserve">this way and were asked to complete </w:t>
      </w:r>
      <w:r w:rsidRPr="006104A9">
        <w:t>either part 1 or part 2 of the survey at random. An open invitation was also posted on several relevant discussion forums online</w:t>
      </w:r>
      <w:r w:rsidR="006F2156">
        <w:t>: CMAM forum (</w:t>
      </w:r>
      <w:hyperlink r:id="rId11" w:history="1">
        <w:r w:rsidR="006F2156" w:rsidRPr="00221048">
          <w:rPr>
            <w:rStyle w:val="Hyperlink"/>
          </w:rPr>
          <w:t>http://www.cmamforum.org/</w:t>
        </w:r>
      </w:hyperlink>
      <w:r w:rsidR="006F2156">
        <w:t>); Emergency Nutrition Network, ENN (</w:t>
      </w:r>
      <w:hyperlink r:id="rId12" w:history="1">
        <w:r w:rsidR="006F2156" w:rsidRPr="00221048">
          <w:rPr>
            <w:rStyle w:val="Hyperlink"/>
          </w:rPr>
          <w:t>http://fex.ennonline.net/43/mami</w:t>
        </w:r>
      </w:hyperlink>
      <w:r w:rsidR="006F2156">
        <w:t>)</w:t>
      </w:r>
      <w:r w:rsidRPr="006104A9">
        <w:t xml:space="preserve">. Here, participants were asked to flip </w:t>
      </w:r>
      <w:r w:rsidR="00217CE6">
        <w:t xml:space="preserve">a coin to decide whether </w:t>
      </w:r>
      <w:r w:rsidRPr="006104A9">
        <w:t xml:space="preserve">to participate in part 1 or part 2. </w:t>
      </w:r>
      <w:r w:rsidR="006952F5" w:rsidRPr="006104A9">
        <w:t>Once participants completed</w:t>
      </w:r>
      <w:r w:rsidR="00217CE6">
        <w:t xml:space="preserve"> their randomly allocated</w:t>
      </w:r>
      <w:r w:rsidR="006952F5" w:rsidRPr="006104A9">
        <w:t xml:space="preserve"> part</w:t>
      </w:r>
      <w:r w:rsidR="00217CE6">
        <w:t xml:space="preserve"> 1 or part 2 they were also </w:t>
      </w:r>
      <w:r w:rsidR="006952F5" w:rsidRPr="006104A9">
        <w:t>invited to complete the other part if time allowed.</w:t>
      </w:r>
      <w:r w:rsidRPr="006104A9">
        <w:t xml:space="preserve"> All participants were automatically entered into a prize draw for TALC</w:t>
      </w:r>
      <w:r w:rsidR="00483EB6" w:rsidRPr="006104A9">
        <w:t xml:space="preserve"> (Teaching Aids at Low Cost) </w:t>
      </w:r>
      <w:r w:rsidRPr="006104A9">
        <w:t xml:space="preserve">vouchers to provide an added incentive to participate. The entire process was </w:t>
      </w:r>
      <w:r w:rsidR="00D2730B" w:rsidRPr="006104A9">
        <w:t>conducted and completed within six</w:t>
      </w:r>
      <w:r w:rsidRPr="006104A9">
        <w:t xml:space="preserve"> weeks between September and December 2012. </w:t>
      </w:r>
    </w:p>
    <w:p w14:paraId="4F45307F" w14:textId="416E72F4" w:rsidR="00D65122" w:rsidRPr="006104A9" w:rsidRDefault="006952F5" w:rsidP="005B77E8">
      <w:pPr>
        <w:spacing w:after="120" w:line="360" w:lineRule="auto"/>
        <w:ind w:firstLine="360"/>
        <w:jc w:val="both"/>
        <w:rPr>
          <w:lang w:val="en-US"/>
        </w:rPr>
      </w:pPr>
      <w:r w:rsidRPr="006104A9">
        <w:t>64 individuals participated in the survey</w:t>
      </w:r>
      <w:r w:rsidR="003D012D" w:rsidRPr="006104A9">
        <w:t xml:space="preserve">. These individuals comprise the </w:t>
      </w:r>
      <w:r w:rsidR="00946DD5">
        <w:t>‘</w:t>
      </w:r>
      <w:r w:rsidR="008351DE" w:rsidRPr="006104A9">
        <w:t>MAMI Research Group</w:t>
      </w:r>
      <w:r w:rsidR="00946DD5">
        <w:t>’</w:t>
      </w:r>
      <w:r w:rsidR="00695199">
        <w:t>, named at the end of the paper. Seven others</w:t>
      </w:r>
      <w:r w:rsidRPr="006104A9">
        <w:t xml:space="preserve"> </w:t>
      </w:r>
      <w:r w:rsidR="00695199">
        <w:t xml:space="preserve">also took part anonymously. </w:t>
      </w:r>
      <w:r w:rsidRPr="006104A9">
        <w:rPr>
          <w:lang w:val="en-US"/>
        </w:rPr>
        <w:t xml:space="preserve">34 completed part 1 only, 20 completed part 2 only and </w:t>
      </w:r>
      <w:r w:rsidR="003D012D" w:rsidRPr="006104A9">
        <w:rPr>
          <w:lang w:val="en-US"/>
        </w:rPr>
        <w:t xml:space="preserve">ten </w:t>
      </w:r>
      <w:r w:rsidRPr="006104A9">
        <w:rPr>
          <w:lang w:val="en-US"/>
        </w:rPr>
        <w:t xml:space="preserve">completed both parts. </w:t>
      </w:r>
    </w:p>
    <w:p w14:paraId="2C6255E0" w14:textId="77777777" w:rsidR="003E0781" w:rsidRPr="006104A9" w:rsidRDefault="003E0781" w:rsidP="00BC5865">
      <w:pPr>
        <w:spacing w:after="120" w:line="360" w:lineRule="auto"/>
        <w:jc w:val="both"/>
      </w:pPr>
    </w:p>
    <w:p w14:paraId="53852EC4" w14:textId="77777777" w:rsidR="00946DD5" w:rsidRDefault="00946DD5">
      <w:pPr>
        <w:rPr>
          <w:b/>
          <w:bCs/>
        </w:rPr>
      </w:pPr>
      <w:r>
        <w:rPr>
          <w:b/>
          <w:bCs/>
        </w:rPr>
        <w:br w:type="page"/>
      </w:r>
    </w:p>
    <w:p w14:paraId="375FFE7A" w14:textId="4C2E3C90" w:rsidR="00B40209" w:rsidRPr="001603C2" w:rsidRDefault="0093265B" w:rsidP="001603C2">
      <w:pPr>
        <w:pStyle w:val="ListParagraph"/>
        <w:numPr>
          <w:ilvl w:val="0"/>
          <w:numId w:val="10"/>
        </w:numPr>
        <w:spacing w:after="120" w:line="360" w:lineRule="auto"/>
        <w:jc w:val="both"/>
        <w:rPr>
          <w:b/>
          <w:bCs/>
        </w:rPr>
      </w:pPr>
      <w:r w:rsidRPr="001603C2">
        <w:rPr>
          <w:b/>
          <w:bCs/>
        </w:rPr>
        <w:lastRenderedPageBreak/>
        <w:t>Computation</w:t>
      </w:r>
      <w:r w:rsidR="00946DD5" w:rsidRPr="001603C2">
        <w:rPr>
          <w:b/>
          <w:bCs/>
        </w:rPr>
        <w:t xml:space="preserve"> of "Research Priority S</w:t>
      </w:r>
      <w:r w:rsidR="00B40209" w:rsidRPr="001603C2">
        <w:rPr>
          <w:b/>
          <w:bCs/>
        </w:rPr>
        <w:t>cores"</w:t>
      </w:r>
      <w:r w:rsidR="00946DD5" w:rsidRPr="001603C2">
        <w:rPr>
          <w:b/>
          <w:bCs/>
        </w:rPr>
        <w:t xml:space="preserve"> (RPS)</w:t>
      </w:r>
    </w:p>
    <w:p w14:paraId="78B27006" w14:textId="77777777" w:rsidR="0093265B" w:rsidRDefault="00B40209" w:rsidP="005B77E8">
      <w:pPr>
        <w:spacing w:after="120" w:line="360" w:lineRule="auto"/>
        <w:ind w:firstLine="360"/>
        <w:jc w:val="both"/>
      </w:pPr>
      <w:r w:rsidRPr="006104A9">
        <w:t xml:space="preserve">All the experts answered the questions listed in </w:t>
      </w:r>
      <w:r w:rsidR="00042C22" w:rsidRPr="006104A9">
        <w:t xml:space="preserve">Table 1a by ‘Yes’ (1 point), </w:t>
      </w:r>
      <w:r w:rsidR="006952F5" w:rsidRPr="006104A9">
        <w:t>‘No’ (0 points)</w:t>
      </w:r>
      <w:r w:rsidR="00042C22" w:rsidRPr="006104A9">
        <w:t>, ‘Undecided’ (0.5 points) or ‘Insufficiently informed’ (missing input)</w:t>
      </w:r>
      <w:r w:rsidR="006952F5" w:rsidRPr="006104A9">
        <w:t xml:space="preserve">. </w:t>
      </w:r>
    </w:p>
    <w:p w14:paraId="708090FC" w14:textId="10723EB7" w:rsidR="00B40209" w:rsidRPr="006104A9" w:rsidRDefault="00042C22" w:rsidP="005B77E8">
      <w:pPr>
        <w:spacing w:after="120" w:line="360" w:lineRule="auto"/>
        <w:ind w:firstLine="360"/>
        <w:jc w:val="both"/>
        <w:rPr>
          <w:b/>
          <w:bCs/>
        </w:rPr>
      </w:pPr>
      <w:r w:rsidRPr="006104A9">
        <w:t xml:space="preserve">Each research option was scored for each of the seven criteria excluding the missing input, i.e. as </w:t>
      </w:r>
      <w:r w:rsidR="006952F5" w:rsidRPr="006104A9">
        <w:t>the proportion of maximum possible points scored when an answer was given</w:t>
      </w:r>
      <w:r w:rsidRPr="006104A9">
        <w:t xml:space="preserve">. </w:t>
      </w:r>
      <w:r w:rsidR="006952F5" w:rsidRPr="006104A9">
        <w:t xml:space="preserve">Each of the 60 research </w:t>
      </w:r>
      <w:r w:rsidRPr="006104A9">
        <w:t xml:space="preserve">options </w:t>
      </w:r>
      <w:r w:rsidR="006952F5" w:rsidRPr="006104A9">
        <w:t>received seven scores</w:t>
      </w:r>
      <w:r w:rsidRPr="006104A9">
        <w:t>, one for each judging criteria, each ranging between 0%</w:t>
      </w:r>
      <w:r w:rsidR="00774218">
        <w:t xml:space="preserve"> (lowest possible priority score</w:t>
      </w:r>
      <w:proofErr w:type="gramStart"/>
      <w:r w:rsidR="00774218">
        <w:t>)  to</w:t>
      </w:r>
      <w:proofErr w:type="gramEnd"/>
      <w:r w:rsidR="00774218">
        <w:t xml:space="preserve"> </w:t>
      </w:r>
      <w:r w:rsidRPr="006104A9">
        <w:t>100%</w:t>
      </w:r>
      <w:r w:rsidR="00774218">
        <w:t xml:space="preserve"> (maximum possible priority score)</w:t>
      </w:r>
      <w:r w:rsidR="006952F5" w:rsidRPr="006104A9">
        <w:t xml:space="preserve">. </w:t>
      </w:r>
      <w:r w:rsidR="00B40209" w:rsidRPr="006104A9">
        <w:t xml:space="preserve">The overall research priority score (RPS) was </w:t>
      </w:r>
      <w:r w:rsidRPr="006104A9">
        <w:t xml:space="preserve">calculated </w:t>
      </w:r>
      <w:r w:rsidR="00B40209" w:rsidRPr="006104A9">
        <w:t xml:space="preserve">as the mean of all </w:t>
      </w:r>
      <w:r w:rsidR="006952F5" w:rsidRPr="006104A9">
        <w:t xml:space="preserve">seven </w:t>
      </w:r>
      <w:r w:rsidR="00B40209" w:rsidRPr="006104A9">
        <w:t xml:space="preserve">priority scores. The final list of priorities with intermediate and final priority scores for all </w:t>
      </w:r>
      <w:r w:rsidR="006952F5" w:rsidRPr="006104A9">
        <w:t xml:space="preserve">60 </w:t>
      </w:r>
      <w:r w:rsidRPr="006104A9">
        <w:t xml:space="preserve">research options </w:t>
      </w:r>
      <w:r w:rsidR="00B40209" w:rsidRPr="006104A9">
        <w:t xml:space="preserve">is presented in </w:t>
      </w:r>
      <w:r w:rsidR="005B77E8">
        <w:t>Table 2</w:t>
      </w:r>
      <w:r w:rsidR="00B40209" w:rsidRPr="006104A9">
        <w:rPr>
          <w:b/>
          <w:bCs/>
        </w:rPr>
        <w:t>.</w:t>
      </w:r>
      <w:r w:rsidR="00E762DD">
        <w:rPr>
          <w:b/>
          <w:bCs/>
        </w:rPr>
        <w:t xml:space="preserve"> </w:t>
      </w:r>
      <w:r w:rsidR="00E762DD">
        <w:t>The</w:t>
      </w:r>
      <w:r w:rsidR="00B40209" w:rsidRPr="006104A9">
        <w:t xml:space="preserve"> list of technical experts who</w:t>
      </w:r>
      <w:r w:rsidR="006952F5" w:rsidRPr="006104A9">
        <w:t xml:space="preserve"> participated is presented</w:t>
      </w:r>
      <w:r w:rsidR="00E762DD">
        <w:t xml:space="preserve"> in the “Group Author list”</w:t>
      </w:r>
      <w:r w:rsidR="00695199">
        <w:t>.</w:t>
      </w:r>
      <w:r w:rsidR="00E762DD">
        <w:t xml:space="preserve"> </w:t>
      </w:r>
    </w:p>
    <w:p w14:paraId="0F4708AA" w14:textId="77777777" w:rsidR="00B40209" w:rsidRPr="006104A9" w:rsidRDefault="00B40209" w:rsidP="00BC5865">
      <w:pPr>
        <w:spacing w:after="120" w:line="360" w:lineRule="auto"/>
        <w:jc w:val="both"/>
      </w:pPr>
    </w:p>
    <w:p w14:paraId="332411A3" w14:textId="77777777" w:rsidR="0093265B" w:rsidRDefault="0093265B">
      <w:pPr>
        <w:rPr>
          <w:b/>
          <w:bCs/>
        </w:rPr>
      </w:pPr>
      <w:r>
        <w:rPr>
          <w:b/>
          <w:bCs/>
        </w:rPr>
        <w:br w:type="page"/>
      </w:r>
    </w:p>
    <w:p w14:paraId="09C576AE" w14:textId="19B95E1C" w:rsidR="00B40209" w:rsidRPr="001603C2" w:rsidRDefault="00B40209" w:rsidP="001603C2">
      <w:pPr>
        <w:pStyle w:val="ListParagraph"/>
        <w:numPr>
          <w:ilvl w:val="0"/>
          <w:numId w:val="10"/>
        </w:numPr>
        <w:spacing w:after="120" w:line="360" w:lineRule="auto"/>
        <w:jc w:val="both"/>
        <w:rPr>
          <w:b/>
          <w:bCs/>
        </w:rPr>
      </w:pPr>
      <w:r w:rsidRPr="001603C2">
        <w:rPr>
          <w:b/>
          <w:bCs/>
        </w:rPr>
        <w:lastRenderedPageBreak/>
        <w:t>Assessment of agreement between scorers</w:t>
      </w:r>
      <w:r w:rsidR="00987315" w:rsidRPr="001603C2">
        <w:rPr>
          <w:b/>
          <w:bCs/>
        </w:rPr>
        <w:t xml:space="preserve"> (AEA)</w:t>
      </w:r>
    </w:p>
    <w:p w14:paraId="7766AA3A" w14:textId="77777777" w:rsidR="00B40209" w:rsidRPr="00987315" w:rsidRDefault="003A13A4" w:rsidP="005B77E8">
      <w:pPr>
        <w:spacing w:after="120" w:line="360" w:lineRule="auto"/>
        <w:ind w:firstLine="360"/>
        <w:jc w:val="both"/>
        <w:rPr>
          <w:color w:val="000000" w:themeColor="text1"/>
        </w:rPr>
      </w:pPr>
      <w:r>
        <w:t>As</w:t>
      </w:r>
      <w:r w:rsidR="00987315">
        <w:t xml:space="preserve"> well as the overall priority given to various research options, </w:t>
      </w:r>
      <w:r w:rsidR="00B40209" w:rsidRPr="006104A9">
        <w:t xml:space="preserve">CHNRI methodology </w:t>
      </w:r>
      <w:r w:rsidR="00987315">
        <w:t xml:space="preserve">also </w:t>
      </w:r>
      <w:r w:rsidR="00042C22" w:rsidRPr="006104A9">
        <w:t xml:space="preserve">assesses the level of agreement between scorers in order </w:t>
      </w:r>
      <w:r w:rsidR="00B40209" w:rsidRPr="006104A9">
        <w:t>to expose issues of greatest agreement and controversy</w:t>
      </w:r>
      <w:r w:rsidR="00B40209" w:rsidRPr="00987315">
        <w:rPr>
          <w:color w:val="000000" w:themeColor="text1"/>
        </w:rPr>
        <w:t xml:space="preserve">. </w:t>
      </w:r>
      <w:r w:rsidR="00987315" w:rsidRPr="00987315">
        <w:rPr>
          <w:color w:val="000000" w:themeColor="text1"/>
        </w:rPr>
        <w:t>This is calculated</w:t>
      </w:r>
      <w:r w:rsidR="00042C22" w:rsidRPr="00987315">
        <w:rPr>
          <w:color w:val="000000" w:themeColor="text1"/>
        </w:rPr>
        <w:t xml:space="preserve"> for </w:t>
      </w:r>
      <w:r w:rsidR="000D2C89">
        <w:rPr>
          <w:color w:val="000000" w:themeColor="text1"/>
        </w:rPr>
        <w:t>each scored research option as</w:t>
      </w:r>
      <w:r w:rsidR="00042C22" w:rsidRPr="00987315">
        <w:rPr>
          <w:color w:val="000000" w:themeColor="text1"/>
        </w:rPr>
        <w:t xml:space="preserve">:  </w:t>
      </w:r>
    </w:p>
    <w:p w14:paraId="389D7C0A" w14:textId="77777777" w:rsidR="00B40209" w:rsidRPr="006104A9" w:rsidRDefault="000D2C89" w:rsidP="00BC5865">
      <w:pPr>
        <w:pStyle w:val="HTMLPreformatted"/>
        <w:spacing w:after="120" w:line="360" w:lineRule="auto"/>
        <w:jc w:val="both"/>
        <w:rPr>
          <w:rFonts w:ascii="Times New Roman" w:hAnsi="Times New Roman"/>
          <w:sz w:val="24"/>
          <w:szCs w:val="24"/>
        </w:rPr>
      </w:pPr>
      <m:oMathPara>
        <m:oMath>
          <m:r>
            <w:rPr>
              <w:rFonts w:ascii="Cambria Math" w:hAnsi="Cambria Math"/>
              <w:sz w:val="24"/>
              <w:szCs w:val="24"/>
            </w:rPr>
            <m:t>AEA=</m:t>
          </m:r>
          <m:f>
            <m:fPr>
              <m:ctrlPr>
                <w:ins w:id="1" w:author="marko kerac" w:date="2015-02-21T14:27:00Z">
                  <w:rPr>
                    <w:rFonts w:ascii="Cambria Math" w:hAnsi="Cambria Math"/>
                    <w:sz w:val="24"/>
                    <w:szCs w:val="24"/>
                  </w:rPr>
                </w:ins>
              </m:ctrlPr>
            </m:fPr>
            <m:num>
              <m:r>
                <m:rPr>
                  <m:sty m:val="p"/>
                </m:rPr>
                <w:rPr>
                  <w:rFonts w:ascii="Cambria Math" w:hAnsi="Cambria Math"/>
                  <w:sz w:val="24"/>
                  <w:szCs w:val="24"/>
                </w:rPr>
                <m:t>1</m:t>
              </m:r>
            </m:num>
            <m:den>
              <m:r>
                <m:rPr>
                  <m:sty m:val="p"/>
                </m:rPr>
                <w:rPr>
                  <w:rFonts w:ascii="Cambria Math" w:hAnsi="Cambria Math"/>
                  <w:sz w:val="24"/>
                  <w:szCs w:val="24"/>
                </w:rPr>
                <m:t>7</m:t>
              </m:r>
            </m:den>
          </m:f>
          <m:r>
            <w:rPr>
              <w:rFonts w:ascii="Cambria Math" w:hAnsi="Cambria Math"/>
              <w:sz w:val="24"/>
              <w:szCs w:val="24"/>
            </w:rPr>
            <m:t xml:space="preserve"> ₓ</m:t>
          </m:r>
          <m:nary>
            <m:naryPr>
              <m:chr m:val="∑"/>
              <m:grow m:val="1"/>
              <m:ctrlPr>
                <w:ins w:id="2" w:author="marko kerac" w:date="2015-02-21T14:27:00Z">
                  <w:rPr>
                    <w:rFonts w:ascii="Cambria Math" w:hAnsi="Cambria Math"/>
                    <w:sz w:val="24"/>
                    <w:szCs w:val="24"/>
                  </w:rPr>
                </w:ins>
              </m:ctrlPr>
            </m:naryPr>
            <m:sub>
              <m:r>
                <w:rPr>
                  <w:rFonts w:ascii="Cambria Math" w:hAnsi="Cambria Math"/>
                  <w:sz w:val="24"/>
                  <w:szCs w:val="24"/>
                </w:rPr>
                <m:t>q=1</m:t>
              </m:r>
            </m:sub>
            <m:sup>
              <m:r>
                <w:rPr>
                  <w:rFonts w:ascii="Cambria Math" w:hAnsi="Cambria Math"/>
                  <w:sz w:val="24"/>
                  <w:szCs w:val="24"/>
                </w:rPr>
                <m:t>7</m:t>
              </m:r>
            </m:sup>
            <m:e>
              <m:d>
                <m:dPr>
                  <m:ctrlPr>
                    <w:ins w:id="3" w:author="marko kerac" w:date="2015-02-21T14:27:00Z">
                      <w:rPr>
                        <w:rFonts w:ascii="Cambria Math" w:hAnsi="Cambria Math"/>
                        <w:sz w:val="24"/>
                        <w:szCs w:val="24"/>
                      </w:rPr>
                    </w:ins>
                  </m:ctrlPr>
                </m:dPr>
                <m:e>
                  <m:func>
                    <m:funcPr>
                      <m:ctrlPr>
                        <w:ins w:id="4" w:author="marko kerac" w:date="2015-02-21T14:27:00Z">
                          <w:rPr>
                            <w:rFonts w:ascii="Cambria Math" w:hAnsi="Cambria Math"/>
                            <w:sz w:val="24"/>
                            <w:szCs w:val="24"/>
                          </w:rPr>
                        </w:ins>
                      </m:ctrlPr>
                    </m:funcPr>
                    <m:fName>
                      <m:r>
                        <w:rPr>
                          <w:rFonts w:ascii="Cambria Math" w:hAnsi="Cambria Math"/>
                          <w:color w:val="FFFFFF" w:themeColor="background1"/>
                          <w:sz w:val="24"/>
                          <w:szCs w:val="24"/>
                        </w:rPr>
                        <m:t>.</m:t>
                      </m:r>
                    </m:fName>
                    <m:e>
                      <m:f>
                        <m:fPr>
                          <m:ctrlPr>
                            <w:ins w:id="5" w:author="marko kerac" w:date="2015-02-21T14:27:00Z">
                              <w:rPr>
                                <w:rFonts w:ascii="Cambria Math" w:hAnsi="Cambria Math"/>
                                <w:sz w:val="24"/>
                                <w:szCs w:val="24"/>
                              </w:rPr>
                            </w:ins>
                          </m:ctrlPr>
                        </m:fPr>
                        <m:num>
                          <m:r>
                            <w:rPr>
                              <w:rFonts w:ascii="Cambria Math" w:hAnsi="Cambria Math"/>
                              <w:sz w:val="24"/>
                              <w:szCs w:val="24"/>
                            </w:rPr>
                            <m:t xml:space="preserve">N </m:t>
                          </m:r>
                          <m:d>
                            <m:dPr>
                              <m:ctrlPr>
                                <w:ins w:id="6" w:author="marko kerac" w:date="2015-02-21T14:27:00Z">
                                  <w:rPr>
                                    <w:rFonts w:ascii="Cambria Math" w:hAnsi="Cambria Math"/>
                                    <w:i/>
                                    <w:sz w:val="24"/>
                                    <w:szCs w:val="24"/>
                                  </w:rPr>
                                </w:ins>
                              </m:ctrlPr>
                            </m:dPr>
                            <m:e>
                              <m:r>
                                <w:rPr>
                                  <w:rFonts w:ascii="Cambria Math" w:hAnsi="Cambria Math"/>
                                  <w:sz w:val="24"/>
                                  <w:szCs w:val="24"/>
                                </w:rPr>
                                <m:t>of scorers who provided the most frequent response</m:t>
                              </m:r>
                            </m:e>
                          </m:d>
                          <m:r>
                            <w:rPr>
                              <w:rFonts w:ascii="Cambria Math" w:hAnsi="Cambria Math"/>
                              <w:sz w:val="24"/>
                              <w:szCs w:val="24"/>
                            </w:rPr>
                            <m:t xml:space="preserve">  </m:t>
                          </m:r>
                        </m:num>
                        <m:den>
                          <m:r>
                            <w:rPr>
                              <w:rFonts w:ascii="Cambria Math" w:hAnsi="Cambria Math"/>
                              <w:sz w:val="24"/>
                              <w:szCs w:val="24"/>
                            </w:rPr>
                            <m:t>N of all scorers who provided a response</m:t>
                          </m:r>
                        </m:den>
                      </m:f>
                    </m:e>
                  </m:func>
                </m:e>
              </m:d>
            </m:e>
          </m:nary>
        </m:oMath>
      </m:oMathPara>
    </w:p>
    <w:p w14:paraId="0CAC66F9" w14:textId="77777777" w:rsidR="00B40209" w:rsidRPr="006104A9" w:rsidRDefault="00B40209" w:rsidP="00BC5865">
      <w:pPr>
        <w:pStyle w:val="HTMLPreformatted"/>
        <w:spacing w:after="120" w:line="360" w:lineRule="auto"/>
        <w:jc w:val="both"/>
        <w:rPr>
          <w:rFonts w:ascii="Times New Roman" w:hAnsi="Times New Roman"/>
          <w:sz w:val="24"/>
          <w:szCs w:val="24"/>
        </w:rPr>
      </w:pPr>
    </w:p>
    <w:p w14:paraId="4CF7220B" w14:textId="77777777" w:rsidR="00B40209" w:rsidRDefault="00B40209" w:rsidP="00BC5865">
      <w:pPr>
        <w:spacing w:after="120" w:line="360" w:lineRule="auto"/>
        <w:jc w:val="both"/>
      </w:pPr>
      <w:proofErr w:type="gramStart"/>
      <w:r w:rsidRPr="000D2C89">
        <w:t>where</w:t>
      </w:r>
      <w:proofErr w:type="gramEnd"/>
      <w:r w:rsidRPr="000D2C89">
        <w:t xml:space="preserve"> q is a question that experts are being asked to evaluate </w:t>
      </w:r>
      <w:r w:rsidR="003D1B2D">
        <w:t xml:space="preserve">each </w:t>
      </w:r>
      <w:r w:rsidRPr="000D2C89">
        <w:t>competing research investme</w:t>
      </w:r>
      <w:r w:rsidR="003D1B2D">
        <w:t>nt option again</w:t>
      </w:r>
      <w:r w:rsidR="00444C9C" w:rsidRPr="000D2C89">
        <w:t>, ranging from 1 to 7</w:t>
      </w:r>
      <w:r w:rsidRPr="000D2C89">
        <w:t>.</w:t>
      </w:r>
    </w:p>
    <w:p w14:paraId="114C6627" w14:textId="2A44913A" w:rsidR="00774218" w:rsidRDefault="00774218" w:rsidP="005B77E8">
      <w:pPr>
        <w:spacing w:after="120" w:line="360" w:lineRule="auto"/>
        <w:ind w:firstLine="720"/>
        <w:jc w:val="both"/>
      </w:pPr>
      <w:r w:rsidRPr="007E5964">
        <w:t>An AEA score of 0 would mean no agreement at all; 1 would mean perfect agreement between all respondents.</w:t>
      </w:r>
    </w:p>
    <w:p w14:paraId="3AF7A482" w14:textId="77777777" w:rsidR="00774218" w:rsidRPr="000D2C89" w:rsidRDefault="00774218" w:rsidP="00BC5865">
      <w:pPr>
        <w:spacing w:after="120" w:line="360" w:lineRule="auto"/>
        <w:jc w:val="both"/>
      </w:pPr>
    </w:p>
    <w:p w14:paraId="3FE1D3B1" w14:textId="77777777" w:rsidR="00124908" w:rsidRPr="006F2156" w:rsidRDefault="00124908" w:rsidP="006F2156">
      <w:pPr>
        <w:rPr>
          <w:color w:val="FF0000"/>
        </w:rPr>
      </w:pPr>
    </w:p>
    <w:p w14:paraId="55830305" w14:textId="77777777" w:rsidR="00073881" w:rsidRPr="006104A9" w:rsidRDefault="00BC5865" w:rsidP="0093265B">
      <w:r>
        <w:fldChar w:fldCharType="begin"/>
      </w:r>
      <w:r>
        <w:instrText xml:space="preserve"> ADDIN EN.REFLIST </w:instrText>
      </w:r>
      <w:r>
        <w:fldChar w:fldCharType="end"/>
      </w:r>
    </w:p>
    <w:sectPr w:rsidR="00073881" w:rsidRPr="006104A9" w:rsidSect="00E579FC">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06D66" w14:textId="77777777" w:rsidR="00B42F07" w:rsidRDefault="00B42F07">
      <w:r>
        <w:separator/>
      </w:r>
    </w:p>
  </w:endnote>
  <w:endnote w:type="continuationSeparator" w:id="0">
    <w:p w14:paraId="6B24D286" w14:textId="77777777" w:rsidR="00B42F07" w:rsidRDefault="00B42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17726" w14:textId="77777777" w:rsidR="00B42F07" w:rsidRDefault="00B42F07">
      <w:r>
        <w:separator/>
      </w:r>
    </w:p>
  </w:footnote>
  <w:footnote w:type="continuationSeparator" w:id="0">
    <w:p w14:paraId="36477588" w14:textId="77777777" w:rsidR="00B42F07" w:rsidRDefault="00B42F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dstrike w:val="0"/>
        <w:color w:val="000000"/>
        <w:sz w:val="22"/>
        <w:szCs w:val="22"/>
        <w:u w:val="none"/>
        <w:effect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dstrike w:val="0"/>
        <w:color w:val="000000"/>
        <w:sz w:val="22"/>
        <w:szCs w:val="22"/>
        <w:u w:val="none"/>
        <w:effect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dstrike w:val="0"/>
        <w:color w:val="000000"/>
        <w:sz w:val="22"/>
        <w:szCs w:val="22"/>
        <w:u w:val="none"/>
        <w:effect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dstrike w:val="0"/>
        <w:color w:val="000000"/>
        <w:sz w:val="22"/>
        <w:szCs w:val="22"/>
        <w:u w:val="none"/>
        <w:effect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dstrike w:val="0"/>
        <w:color w:val="000000"/>
        <w:sz w:val="22"/>
        <w:szCs w:val="22"/>
        <w:u w:val="none"/>
        <w:effect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dstrike w:val="0"/>
        <w:color w:val="000000"/>
        <w:sz w:val="22"/>
        <w:szCs w:val="22"/>
        <w:u w:val="none"/>
        <w:effect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dstrike w:val="0"/>
        <w:color w:val="000000"/>
        <w:sz w:val="22"/>
        <w:szCs w:val="22"/>
        <w:u w:val="none"/>
        <w:effect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dstrike w:val="0"/>
        <w:color w:val="000000"/>
        <w:sz w:val="22"/>
        <w:szCs w:val="22"/>
        <w:u w:val="none"/>
        <w:effect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dstrike w:val="0"/>
        <w:color w:val="000000"/>
        <w:sz w:val="22"/>
        <w:szCs w:val="22"/>
        <w:u w:val="none"/>
        <w:effect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dstrike w:val="0"/>
        <w:color w:val="000000"/>
        <w:sz w:val="22"/>
        <w:szCs w:val="22"/>
        <w:u w:val="none"/>
        <w:effect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dstrike w:val="0"/>
        <w:color w:val="000000"/>
        <w:sz w:val="22"/>
        <w:szCs w:val="22"/>
        <w:u w:val="none"/>
        <w:effect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dstrike w:val="0"/>
        <w:color w:val="000000"/>
        <w:sz w:val="22"/>
        <w:szCs w:val="22"/>
        <w:u w:val="none"/>
        <w:effect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dstrike w:val="0"/>
        <w:color w:val="000000"/>
        <w:sz w:val="22"/>
        <w:szCs w:val="22"/>
        <w:u w:val="none"/>
        <w:effect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dstrike w:val="0"/>
        <w:color w:val="000000"/>
        <w:sz w:val="22"/>
        <w:szCs w:val="22"/>
        <w:u w:val="none"/>
        <w:effect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dstrike w:val="0"/>
        <w:color w:val="000000"/>
        <w:sz w:val="22"/>
        <w:szCs w:val="22"/>
        <w:u w:val="none"/>
        <w:effect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dstrike w:val="0"/>
        <w:color w:val="000000"/>
        <w:sz w:val="22"/>
        <w:szCs w:val="22"/>
        <w:u w:val="none"/>
        <w:effect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dstrike w:val="0"/>
        <w:color w:val="000000"/>
        <w:sz w:val="22"/>
        <w:szCs w:val="22"/>
        <w:u w:val="none"/>
        <w:effect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dstrike w:val="0"/>
        <w:color w:val="000000"/>
        <w:sz w:val="22"/>
        <w:szCs w:val="22"/>
        <w:u w:val="none"/>
        <w:effect w:val="none"/>
      </w:rPr>
    </w:lvl>
  </w:abstractNum>
  <w:abstractNum w:abstractNumId="2">
    <w:nsid w:val="01AA14BA"/>
    <w:multiLevelType w:val="hybridMultilevel"/>
    <w:tmpl w:val="89ECCE3C"/>
    <w:lvl w:ilvl="0" w:tplc="91C83D86">
      <w:start w:val="1"/>
      <w:numFmt w:val="bullet"/>
      <w:lvlText w:val=""/>
      <w:lvlJc w:val="left"/>
      <w:pPr>
        <w:tabs>
          <w:tab w:val="num" w:pos="720"/>
        </w:tabs>
        <w:ind w:left="720" w:hanging="360"/>
      </w:pPr>
      <w:rPr>
        <w:rFonts w:ascii="Wingdings 2" w:hAnsi="Wingdings 2" w:hint="default"/>
      </w:rPr>
    </w:lvl>
    <w:lvl w:ilvl="1" w:tplc="C47A343C" w:tentative="1">
      <w:start w:val="1"/>
      <w:numFmt w:val="bullet"/>
      <w:lvlText w:val=""/>
      <w:lvlJc w:val="left"/>
      <w:pPr>
        <w:tabs>
          <w:tab w:val="num" w:pos="1440"/>
        </w:tabs>
        <w:ind w:left="1440" w:hanging="360"/>
      </w:pPr>
      <w:rPr>
        <w:rFonts w:ascii="Wingdings 2" w:hAnsi="Wingdings 2" w:hint="default"/>
      </w:rPr>
    </w:lvl>
    <w:lvl w:ilvl="2" w:tplc="3F2E17FA">
      <w:start w:val="1"/>
      <w:numFmt w:val="bullet"/>
      <w:lvlText w:val=""/>
      <w:lvlJc w:val="left"/>
      <w:pPr>
        <w:tabs>
          <w:tab w:val="num" w:pos="2160"/>
        </w:tabs>
        <w:ind w:left="2160" w:hanging="360"/>
      </w:pPr>
      <w:rPr>
        <w:rFonts w:ascii="Wingdings 2" w:hAnsi="Wingdings 2" w:hint="default"/>
      </w:rPr>
    </w:lvl>
    <w:lvl w:ilvl="3" w:tplc="0F325498" w:tentative="1">
      <w:start w:val="1"/>
      <w:numFmt w:val="bullet"/>
      <w:lvlText w:val=""/>
      <w:lvlJc w:val="left"/>
      <w:pPr>
        <w:tabs>
          <w:tab w:val="num" w:pos="2880"/>
        </w:tabs>
        <w:ind w:left="2880" w:hanging="360"/>
      </w:pPr>
      <w:rPr>
        <w:rFonts w:ascii="Wingdings 2" w:hAnsi="Wingdings 2" w:hint="default"/>
      </w:rPr>
    </w:lvl>
    <w:lvl w:ilvl="4" w:tplc="BFF48806" w:tentative="1">
      <w:start w:val="1"/>
      <w:numFmt w:val="bullet"/>
      <w:lvlText w:val=""/>
      <w:lvlJc w:val="left"/>
      <w:pPr>
        <w:tabs>
          <w:tab w:val="num" w:pos="3600"/>
        </w:tabs>
        <w:ind w:left="3600" w:hanging="360"/>
      </w:pPr>
      <w:rPr>
        <w:rFonts w:ascii="Wingdings 2" w:hAnsi="Wingdings 2" w:hint="default"/>
      </w:rPr>
    </w:lvl>
    <w:lvl w:ilvl="5" w:tplc="D5C80060" w:tentative="1">
      <w:start w:val="1"/>
      <w:numFmt w:val="bullet"/>
      <w:lvlText w:val=""/>
      <w:lvlJc w:val="left"/>
      <w:pPr>
        <w:tabs>
          <w:tab w:val="num" w:pos="4320"/>
        </w:tabs>
        <w:ind w:left="4320" w:hanging="360"/>
      </w:pPr>
      <w:rPr>
        <w:rFonts w:ascii="Wingdings 2" w:hAnsi="Wingdings 2" w:hint="default"/>
      </w:rPr>
    </w:lvl>
    <w:lvl w:ilvl="6" w:tplc="A24821B4" w:tentative="1">
      <w:start w:val="1"/>
      <w:numFmt w:val="bullet"/>
      <w:lvlText w:val=""/>
      <w:lvlJc w:val="left"/>
      <w:pPr>
        <w:tabs>
          <w:tab w:val="num" w:pos="5040"/>
        </w:tabs>
        <w:ind w:left="5040" w:hanging="360"/>
      </w:pPr>
      <w:rPr>
        <w:rFonts w:ascii="Wingdings 2" w:hAnsi="Wingdings 2" w:hint="default"/>
      </w:rPr>
    </w:lvl>
    <w:lvl w:ilvl="7" w:tplc="5A26FCD8" w:tentative="1">
      <w:start w:val="1"/>
      <w:numFmt w:val="bullet"/>
      <w:lvlText w:val=""/>
      <w:lvlJc w:val="left"/>
      <w:pPr>
        <w:tabs>
          <w:tab w:val="num" w:pos="5760"/>
        </w:tabs>
        <w:ind w:left="5760" w:hanging="360"/>
      </w:pPr>
      <w:rPr>
        <w:rFonts w:ascii="Wingdings 2" w:hAnsi="Wingdings 2" w:hint="default"/>
      </w:rPr>
    </w:lvl>
    <w:lvl w:ilvl="8" w:tplc="A0B8508A" w:tentative="1">
      <w:start w:val="1"/>
      <w:numFmt w:val="bullet"/>
      <w:lvlText w:val=""/>
      <w:lvlJc w:val="left"/>
      <w:pPr>
        <w:tabs>
          <w:tab w:val="num" w:pos="6480"/>
        </w:tabs>
        <w:ind w:left="6480" w:hanging="360"/>
      </w:pPr>
      <w:rPr>
        <w:rFonts w:ascii="Wingdings 2" w:hAnsi="Wingdings 2" w:hint="default"/>
      </w:rPr>
    </w:lvl>
  </w:abstractNum>
  <w:abstractNum w:abstractNumId="3">
    <w:nsid w:val="106D687F"/>
    <w:multiLevelType w:val="multilevel"/>
    <w:tmpl w:val="38547384"/>
    <w:lvl w:ilvl="0">
      <w:start w:val="2"/>
      <w:numFmt w:val="decimal"/>
      <w:lvlText w:val="%1"/>
      <w:lvlJc w:val="left"/>
      <w:pPr>
        <w:ind w:left="360" w:hanging="360"/>
      </w:pPr>
      <w:rPr>
        <w:rFonts w:hint="default"/>
      </w:rPr>
    </w:lvl>
    <w:lvl w:ilvl="1">
      <w:start w:val="2"/>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F66F44"/>
    <w:multiLevelType w:val="hybridMultilevel"/>
    <w:tmpl w:val="80ACD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8B0BA3"/>
    <w:multiLevelType w:val="multilevel"/>
    <w:tmpl w:val="A9665D4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A6F1676"/>
    <w:multiLevelType w:val="hybridMultilevel"/>
    <w:tmpl w:val="449808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49006A"/>
    <w:multiLevelType w:val="hybridMultilevel"/>
    <w:tmpl w:val="2E82C07A"/>
    <w:lvl w:ilvl="0" w:tplc="0809000F">
      <w:start w:val="1"/>
      <w:numFmt w:val="decimal"/>
      <w:lvlText w:val="%1."/>
      <w:lvlJc w:val="left"/>
      <w:pPr>
        <w:ind w:left="1168" w:hanging="360"/>
      </w:pPr>
      <w:rPr>
        <w:rFonts w:hint="default"/>
      </w:rPr>
    </w:lvl>
    <w:lvl w:ilvl="1" w:tplc="08090003" w:tentative="1">
      <w:start w:val="1"/>
      <w:numFmt w:val="bullet"/>
      <w:lvlText w:val="o"/>
      <w:lvlJc w:val="left"/>
      <w:pPr>
        <w:ind w:left="1888" w:hanging="360"/>
      </w:pPr>
      <w:rPr>
        <w:rFonts w:ascii="Courier New" w:hAnsi="Courier New" w:cs="Courier New" w:hint="default"/>
      </w:rPr>
    </w:lvl>
    <w:lvl w:ilvl="2" w:tplc="08090005" w:tentative="1">
      <w:start w:val="1"/>
      <w:numFmt w:val="bullet"/>
      <w:lvlText w:val=""/>
      <w:lvlJc w:val="left"/>
      <w:pPr>
        <w:ind w:left="2608" w:hanging="360"/>
      </w:pPr>
      <w:rPr>
        <w:rFonts w:ascii="Wingdings" w:hAnsi="Wingdings" w:hint="default"/>
      </w:rPr>
    </w:lvl>
    <w:lvl w:ilvl="3" w:tplc="08090001" w:tentative="1">
      <w:start w:val="1"/>
      <w:numFmt w:val="bullet"/>
      <w:lvlText w:val=""/>
      <w:lvlJc w:val="left"/>
      <w:pPr>
        <w:ind w:left="3328" w:hanging="360"/>
      </w:pPr>
      <w:rPr>
        <w:rFonts w:ascii="Symbol" w:hAnsi="Symbol" w:hint="default"/>
      </w:rPr>
    </w:lvl>
    <w:lvl w:ilvl="4" w:tplc="08090003" w:tentative="1">
      <w:start w:val="1"/>
      <w:numFmt w:val="bullet"/>
      <w:lvlText w:val="o"/>
      <w:lvlJc w:val="left"/>
      <w:pPr>
        <w:ind w:left="4048" w:hanging="360"/>
      </w:pPr>
      <w:rPr>
        <w:rFonts w:ascii="Courier New" w:hAnsi="Courier New" w:cs="Courier New" w:hint="default"/>
      </w:rPr>
    </w:lvl>
    <w:lvl w:ilvl="5" w:tplc="08090005" w:tentative="1">
      <w:start w:val="1"/>
      <w:numFmt w:val="bullet"/>
      <w:lvlText w:val=""/>
      <w:lvlJc w:val="left"/>
      <w:pPr>
        <w:ind w:left="4768" w:hanging="360"/>
      </w:pPr>
      <w:rPr>
        <w:rFonts w:ascii="Wingdings" w:hAnsi="Wingdings" w:hint="default"/>
      </w:rPr>
    </w:lvl>
    <w:lvl w:ilvl="6" w:tplc="08090001" w:tentative="1">
      <w:start w:val="1"/>
      <w:numFmt w:val="bullet"/>
      <w:lvlText w:val=""/>
      <w:lvlJc w:val="left"/>
      <w:pPr>
        <w:ind w:left="5488" w:hanging="360"/>
      </w:pPr>
      <w:rPr>
        <w:rFonts w:ascii="Symbol" w:hAnsi="Symbol" w:hint="default"/>
      </w:rPr>
    </w:lvl>
    <w:lvl w:ilvl="7" w:tplc="08090003" w:tentative="1">
      <w:start w:val="1"/>
      <w:numFmt w:val="bullet"/>
      <w:lvlText w:val="o"/>
      <w:lvlJc w:val="left"/>
      <w:pPr>
        <w:ind w:left="6208" w:hanging="360"/>
      </w:pPr>
      <w:rPr>
        <w:rFonts w:ascii="Courier New" w:hAnsi="Courier New" w:cs="Courier New" w:hint="default"/>
      </w:rPr>
    </w:lvl>
    <w:lvl w:ilvl="8" w:tplc="08090005" w:tentative="1">
      <w:start w:val="1"/>
      <w:numFmt w:val="bullet"/>
      <w:lvlText w:val=""/>
      <w:lvlJc w:val="left"/>
      <w:pPr>
        <w:ind w:left="6928" w:hanging="360"/>
      </w:pPr>
      <w:rPr>
        <w:rFonts w:ascii="Wingdings" w:hAnsi="Wingdings" w:hint="default"/>
      </w:rPr>
    </w:lvl>
  </w:abstractNum>
  <w:abstractNum w:abstractNumId="8">
    <w:nsid w:val="498708D0"/>
    <w:multiLevelType w:val="hybridMultilevel"/>
    <w:tmpl w:val="781060C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nsid w:val="7D57384D"/>
    <w:multiLevelType w:val="hybridMultilevel"/>
    <w:tmpl w:val="4EDA8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7"/>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o kerac">
    <w15:presenceInfo w15:providerId="Windows Live" w15:userId="ce72fa2b0a9b1c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Lancet&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ae2f2zvxzzvtvetapvx0vp459rs2t5f0e9a&quot;&gt;Malnutrition Project&lt;record-ids&gt;&lt;item&gt;2560&lt;/item&gt;&lt;/record-ids&gt;&lt;/item&gt;&lt;/Libraries&gt;"/>
  </w:docVars>
  <w:rsids>
    <w:rsidRoot w:val="00B40209"/>
    <w:rsid w:val="00004D4B"/>
    <w:rsid w:val="00006EB9"/>
    <w:rsid w:val="0002775C"/>
    <w:rsid w:val="00032F92"/>
    <w:rsid w:val="00042C22"/>
    <w:rsid w:val="00056D31"/>
    <w:rsid w:val="00070A52"/>
    <w:rsid w:val="00072C60"/>
    <w:rsid w:val="00073881"/>
    <w:rsid w:val="00075A0C"/>
    <w:rsid w:val="00076E25"/>
    <w:rsid w:val="000A4F48"/>
    <w:rsid w:val="000A5514"/>
    <w:rsid w:val="000C0D0A"/>
    <w:rsid w:val="000D2C89"/>
    <w:rsid w:val="000D4E75"/>
    <w:rsid w:val="000E01A3"/>
    <w:rsid w:val="000E57AA"/>
    <w:rsid w:val="000E649A"/>
    <w:rsid w:val="00105CA8"/>
    <w:rsid w:val="001167EC"/>
    <w:rsid w:val="0012087E"/>
    <w:rsid w:val="001217F2"/>
    <w:rsid w:val="00123B19"/>
    <w:rsid w:val="00124908"/>
    <w:rsid w:val="001471C5"/>
    <w:rsid w:val="00151C43"/>
    <w:rsid w:val="001603C2"/>
    <w:rsid w:val="00171BBA"/>
    <w:rsid w:val="0018173A"/>
    <w:rsid w:val="001836E4"/>
    <w:rsid w:val="0019274B"/>
    <w:rsid w:val="001940B1"/>
    <w:rsid w:val="001B381C"/>
    <w:rsid w:val="001B6FAA"/>
    <w:rsid w:val="001C29C2"/>
    <w:rsid w:val="001C3623"/>
    <w:rsid w:val="001D5501"/>
    <w:rsid w:val="001E2B68"/>
    <w:rsid w:val="001E750D"/>
    <w:rsid w:val="001F3A33"/>
    <w:rsid w:val="001F4FD3"/>
    <w:rsid w:val="001F5A14"/>
    <w:rsid w:val="00206CA3"/>
    <w:rsid w:val="00210F92"/>
    <w:rsid w:val="00212E62"/>
    <w:rsid w:val="00217854"/>
    <w:rsid w:val="00217CE6"/>
    <w:rsid w:val="00220B1F"/>
    <w:rsid w:val="00221009"/>
    <w:rsid w:val="002235AC"/>
    <w:rsid w:val="00227FE4"/>
    <w:rsid w:val="00231409"/>
    <w:rsid w:val="00251FE8"/>
    <w:rsid w:val="00254D45"/>
    <w:rsid w:val="00265231"/>
    <w:rsid w:val="00267725"/>
    <w:rsid w:val="002755E3"/>
    <w:rsid w:val="002816D1"/>
    <w:rsid w:val="002A0315"/>
    <w:rsid w:val="002A7F55"/>
    <w:rsid w:val="002B32D4"/>
    <w:rsid w:val="002E3358"/>
    <w:rsid w:val="002F0881"/>
    <w:rsid w:val="002F53F7"/>
    <w:rsid w:val="00302960"/>
    <w:rsid w:val="003034C2"/>
    <w:rsid w:val="00315EFD"/>
    <w:rsid w:val="003214D1"/>
    <w:rsid w:val="003237D6"/>
    <w:rsid w:val="003326D9"/>
    <w:rsid w:val="003404B8"/>
    <w:rsid w:val="00343E54"/>
    <w:rsid w:val="003605EC"/>
    <w:rsid w:val="00364849"/>
    <w:rsid w:val="00377068"/>
    <w:rsid w:val="00381614"/>
    <w:rsid w:val="00382DDD"/>
    <w:rsid w:val="00393196"/>
    <w:rsid w:val="003A13A4"/>
    <w:rsid w:val="003A5BE5"/>
    <w:rsid w:val="003B775C"/>
    <w:rsid w:val="003D012D"/>
    <w:rsid w:val="003D103F"/>
    <w:rsid w:val="003D1B2D"/>
    <w:rsid w:val="003E0781"/>
    <w:rsid w:val="003E0853"/>
    <w:rsid w:val="003F34FA"/>
    <w:rsid w:val="0042466E"/>
    <w:rsid w:val="00424B53"/>
    <w:rsid w:val="004302C5"/>
    <w:rsid w:val="00433B70"/>
    <w:rsid w:val="00434472"/>
    <w:rsid w:val="00440294"/>
    <w:rsid w:val="00442445"/>
    <w:rsid w:val="00444C9C"/>
    <w:rsid w:val="00457F58"/>
    <w:rsid w:val="004612EE"/>
    <w:rsid w:val="00462DAD"/>
    <w:rsid w:val="004709BC"/>
    <w:rsid w:val="00483EB6"/>
    <w:rsid w:val="004864EE"/>
    <w:rsid w:val="00496486"/>
    <w:rsid w:val="004B146A"/>
    <w:rsid w:val="004B34CD"/>
    <w:rsid w:val="004B5024"/>
    <w:rsid w:val="004C29B5"/>
    <w:rsid w:val="004C2BE8"/>
    <w:rsid w:val="004C3ACD"/>
    <w:rsid w:val="004C7427"/>
    <w:rsid w:val="005057FF"/>
    <w:rsid w:val="00507A81"/>
    <w:rsid w:val="00507AC0"/>
    <w:rsid w:val="005117ED"/>
    <w:rsid w:val="00530DD3"/>
    <w:rsid w:val="00532F2A"/>
    <w:rsid w:val="00543D90"/>
    <w:rsid w:val="005450FA"/>
    <w:rsid w:val="00545D3A"/>
    <w:rsid w:val="005526CA"/>
    <w:rsid w:val="00552F7C"/>
    <w:rsid w:val="00565C98"/>
    <w:rsid w:val="00577C25"/>
    <w:rsid w:val="00585663"/>
    <w:rsid w:val="005A4A1D"/>
    <w:rsid w:val="005B13D2"/>
    <w:rsid w:val="005B23E5"/>
    <w:rsid w:val="005B77E8"/>
    <w:rsid w:val="005D3CB6"/>
    <w:rsid w:val="005D50A8"/>
    <w:rsid w:val="005E1B92"/>
    <w:rsid w:val="0060749A"/>
    <w:rsid w:val="006104A9"/>
    <w:rsid w:val="0061055D"/>
    <w:rsid w:val="00610A9D"/>
    <w:rsid w:val="00615F0C"/>
    <w:rsid w:val="00636499"/>
    <w:rsid w:val="00641D0A"/>
    <w:rsid w:val="0064784F"/>
    <w:rsid w:val="0065498D"/>
    <w:rsid w:val="00660F27"/>
    <w:rsid w:val="00666778"/>
    <w:rsid w:val="00670937"/>
    <w:rsid w:val="00675D2A"/>
    <w:rsid w:val="00681FCB"/>
    <w:rsid w:val="00695199"/>
    <w:rsid w:val="006952F5"/>
    <w:rsid w:val="006A00B2"/>
    <w:rsid w:val="006A2F64"/>
    <w:rsid w:val="006B39D6"/>
    <w:rsid w:val="006C2B77"/>
    <w:rsid w:val="006D03D6"/>
    <w:rsid w:val="006E171C"/>
    <w:rsid w:val="006E6071"/>
    <w:rsid w:val="006E6B8B"/>
    <w:rsid w:val="006F1774"/>
    <w:rsid w:val="006F19F3"/>
    <w:rsid w:val="006F2156"/>
    <w:rsid w:val="006F6FC6"/>
    <w:rsid w:val="007108A7"/>
    <w:rsid w:val="00713595"/>
    <w:rsid w:val="00733BEB"/>
    <w:rsid w:val="00740CD3"/>
    <w:rsid w:val="00754F78"/>
    <w:rsid w:val="007577EB"/>
    <w:rsid w:val="007629D4"/>
    <w:rsid w:val="007711C5"/>
    <w:rsid w:val="00774218"/>
    <w:rsid w:val="00793ADA"/>
    <w:rsid w:val="00793B54"/>
    <w:rsid w:val="00795536"/>
    <w:rsid w:val="007B4A6D"/>
    <w:rsid w:val="007C381E"/>
    <w:rsid w:val="007C3F85"/>
    <w:rsid w:val="007C73EF"/>
    <w:rsid w:val="007D5BE0"/>
    <w:rsid w:val="007E57A3"/>
    <w:rsid w:val="007F3CD1"/>
    <w:rsid w:val="007F5824"/>
    <w:rsid w:val="007F685E"/>
    <w:rsid w:val="008014F4"/>
    <w:rsid w:val="00815FC4"/>
    <w:rsid w:val="008245CE"/>
    <w:rsid w:val="00826266"/>
    <w:rsid w:val="008351DE"/>
    <w:rsid w:val="00835E2B"/>
    <w:rsid w:val="008420EA"/>
    <w:rsid w:val="00850465"/>
    <w:rsid w:val="00853915"/>
    <w:rsid w:val="008671FD"/>
    <w:rsid w:val="00871E14"/>
    <w:rsid w:val="008746B9"/>
    <w:rsid w:val="00875D64"/>
    <w:rsid w:val="00885EA5"/>
    <w:rsid w:val="00895F61"/>
    <w:rsid w:val="008A18A5"/>
    <w:rsid w:val="008A7751"/>
    <w:rsid w:val="008B28EE"/>
    <w:rsid w:val="008B35DC"/>
    <w:rsid w:val="008B4B3D"/>
    <w:rsid w:val="008C0650"/>
    <w:rsid w:val="008D3AE0"/>
    <w:rsid w:val="008D6388"/>
    <w:rsid w:val="008F29F8"/>
    <w:rsid w:val="008F354F"/>
    <w:rsid w:val="00907525"/>
    <w:rsid w:val="00913A56"/>
    <w:rsid w:val="0092350A"/>
    <w:rsid w:val="00923E03"/>
    <w:rsid w:val="0093102B"/>
    <w:rsid w:val="0093265B"/>
    <w:rsid w:val="009441F8"/>
    <w:rsid w:val="00946DD5"/>
    <w:rsid w:val="00960F6E"/>
    <w:rsid w:val="009641D9"/>
    <w:rsid w:val="00966BE4"/>
    <w:rsid w:val="00974272"/>
    <w:rsid w:val="009828A6"/>
    <w:rsid w:val="00987315"/>
    <w:rsid w:val="009876D2"/>
    <w:rsid w:val="009930EB"/>
    <w:rsid w:val="009A3794"/>
    <w:rsid w:val="009A6FD1"/>
    <w:rsid w:val="009B7ACA"/>
    <w:rsid w:val="009C2821"/>
    <w:rsid w:val="009E39D3"/>
    <w:rsid w:val="009F210F"/>
    <w:rsid w:val="00A058AA"/>
    <w:rsid w:val="00A0603F"/>
    <w:rsid w:val="00A11848"/>
    <w:rsid w:val="00A262B8"/>
    <w:rsid w:val="00A269B5"/>
    <w:rsid w:val="00A3131B"/>
    <w:rsid w:val="00A41BAC"/>
    <w:rsid w:val="00A44EB1"/>
    <w:rsid w:val="00A479EA"/>
    <w:rsid w:val="00A62DDB"/>
    <w:rsid w:val="00A71B32"/>
    <w:rsid w:val="00A73F5C"/>
    <w:rsid w:val="00A74359"/>
    <w:rsid w:val="00A74851"/>
    <w:rsid w:val="00A83CCC"/>
    <w:rsid w:val="00A86C81"/>
    <w:rsid w:val="00A918C9"/>
    <w:rsid w:val="00A9771C"/>
    <w:rsid w:val="00AA341B"/>
    <w:rsid w:val="00AA3783"/>
    <w:rsid w:val="00AB1177"/>
    <w:rsid w:val="00AB144F"/>
    <w:rsid w:val="00AB4DC1"/>
    <w:rsid w:val="00AC3076"/>
    <w:rsid w:val="00AD05A5"/>
    <w:rsid w:val="00B00A3D"/>
    <w:rsid w:val="00B063EF"/>
    <w:rsid w:val="00B2661E"/>
    <w:rsid w:val="00B32066"/>
    <w:rsid w:val="00B33759"/>
    <w:rsid w:val="00B40209"/>
    <w:rsid w:val="00B41FB0"/>
    <w:rsid w:val="00B42F07"/>
    <w:rsid w:val="00B5161F"/>
    <w:rsid w:val="00B55062"/>
    <w:rsid w:val="00B7089D"/>
    <w:rsid w:val="00B95A6D"/>
    <w:rsid w:val="00B9690D"/>
    <w:rsid w:val="00BC5865"/>
    <w:rsid w:val="00BD18CC"/>
    <w:rsid w:val="00BD6B53"/>
    <w:rsid w:val="00BE7722"/>
    <w:rsid w:val="00C043DB"/>
    <w:rsid w:val="00C1397E"/>
    <w:rsid w:val="00C16E62"/>
    <w:rsid w:val="00C24BA1"/>
    <w:rsid w:val="00C3053E"/>
    <w:rsid w:val="00C35EAA"/>
    <w:rsid w:val="00C36646"/>
    <w:rsid w:val="00C4079D"/>
    <w:rsid w:val="00C4165B"/>
    <w:rsid w:val="00C447BB"/>
    <w:rsid w:val="00C44B5B"/>
    <w:rsid w:val="00C4755C"/>
    <w:rsid w:val="00C5654B"/>
    <w:rsid w:val="00C754C4"/>
    <w:rsid w:val="00C81980"/>
    <w:rsid w:val="00CA3EEF"/>
    <w:rsid w:val="00CA7608"/>
    <w:rsid w:val="00CC604A"/>
    <w:rsid w:val="00CD67B2"/>
    <w:rsid w:val="00CF7F3B"/>
    <w:rsid w:val="00D0237B"/>
    <w:rsid w:val="00D074FE"/>
    <w:rsid w:val="00D17AFA"/>
    <w:rsid w:val="00D2730B"/>
    <w:rsid w:val="00D36A31"/>
    <w:rsid w:val="00D416D2"/>
    <w:rsid w:val="00D47E59"/>
    <w:rsid w:val="00D544C5"/>
    <w:rsid w:val="00D570F1"/>
    <w:rsid w:val="00D575A6"/>
    <w:rsid w:val="00D601B3"/>
    <w:rsid w:val="00D61A28"/>
    <w:rsid w:val="00D65122"/>
    <w:rsid w:val="00D73991"/>
    <w:rsid w:val="00D83487"/>
    <w:rsid w:val="00D90FF2"/>
    <w:rsid w:val="00D95035"/>
    <w:rsid w:val="00D967B4"/>
    <w:rsid w:val="00DA3266"/>
    <w:rsid w:val="00DA5E82"/>
    <w:rsid w:val="00DB37C3"/>
    <w:rsid w:val="00DE1A3F"/>
    <w:rsid w:val="00DE5CAF"/>
    <w:rsid w:val="00DF4547"/>
    <w:rsid w:val="00E10764"/>
    <w:rsid w:val="00E1167D"/>
    <w:rsid w:val="00E164D6"/>
    <w:rsid w:val="00E31002"/>
    <w:rsid w:val="00E31E68"/>
    <w:rsid w:val="00E42748"/>
    <w:rsid w:val="00E43EA8"/>
    <w:rsid w:val="00E47A26"/>
    <w:rsid w:val="00E50579"/>
    <w:rsid w:val="00E579FC"/>
    <w:rsid w:val="00E671A7"/>
    <w:rsid w:val="00E73358"/>
    <w:rsid w:val="00E762DD"/>
    <w:rsid w:val="00E80622"/>
    <w:rsid w:val="00E81F60"/>
    <w:rsid w:val="00E83E0E"/>
    <w:rsid w:val="00E868BD"/>
    <w:rsid w:val="00E86913"/>
    <w:rsid w:val="00EB02FE"/>
    <w:rsid w:val="00ED31AC"/>
    <w:rsid w:val="00ED5514"/>
    <w:rsid w:val="00F124C1"/>
    <w:rsid w:val="00F305A2"/>
    <w:rsid w:val="00F367BB"/>
    <w:rsid w:val="00F6777F"/>
    <w:rsid w:val="00F86E98"/>
    <w:rsid w:val="00F91702"/>
    <w:rsid w:val="00FA3E44"/>
    <w:rsid w:val="00FC1F51"/>
    <w:rsid w:val="00FD32E1"/>
    <w:rsid w:val="00FD6E98"/>
    <w:rsid w:val="00FD789E"/>
    <w:rsid w:val="00FE15D1"/>
    <w:rsid w:val="00FE2610"/>
    <w:rsid w:val="00FE5260"/>
    <w:rsid w:val="00FF3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646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209"/>
    <w:rPr>
      <w:rFonts w:eastAsia="Times New Roman"/>
      <w:sz w:val="24"/>
      <w:szCs w:val="24"/>
      <w:lang w:eastAsia="en-US"/>
    </w:rPr>
  </w:style>
  <w:style w:type="paragraph" w:styleId="Heading1">
    <w:name w:val="heading 1"/>
    <w:basedOn w:val="Normal"/>
    <w:next w:val="Normal"/>
    <w:qFormat/>
    <w:rsid w:val="00DA5E8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B40209"/>
    <w:pPr>
      <w:keepNext/>
      <w:outlineLvl w:val="2"/>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B40209"/>
    <w:pPr>
      <w:spacing w:after="120"/>
    </w:pPr>
    <w:rPr>
      <w:sz w:val="16"/>
      <w:szCs w:val="16"/>
    </w:rPr>
  </w:style>
  <w:style w:type="paragraph" w:styleId="HTMLPreformatted">
    <w:name w:val="HTML Preformatted"/>
    <w:basedOn w:val="Normal"/>
    <w:rsid w:val="00B4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paragraph" w:styleId="BodyText">
    <w:name w:val="Body Text"/>
    <w:basedOn w:val="Normal"/>
    <w:rsid w:val="003A5BE5"/>
    <w:pPr>
      <w:spacing w:after="120"/>
    </w:pPr>
  </w:style>
  <w:style w:type="paragraph" w:styleId="BodyText2">
    <w:name w:val="Body Text 2"/>
    <w:basedOn w:val="Normal"/>
    <w:rsid w:val="00124908"/>
    <w:pPr>
      <w:spacing w:after="120" w:line="480" w:lineRule="auto"/>
    </w:pPr>
  </w:style>
  <w:style w:type="paragraph" w:styleId="BodyTextIndent">
    <w:name w:val="Body Text Indent"/>
    <w:basedOn w:val="Normal"/>
    <w:rsid w:val="00DA5E82"/>
    <w:pPr>
      <w:spacing w:after="120"/>
      <w:ind w:left="283"/>
    </w:pPr>
  </w:style>
  <w:style w:type="character" w:styleId="Hyperlink">
    <w:name w:val="Hyperlink"/>
    <w:rsid w:val="00DA5E82"/>
    <w:rPr>
      <w:color w:val="0000FF"/>
      <w:u w:val="single"/>
    </w:rPr>
  </w:style>
  <w:style w:type="paragraph" w:styleId="BalloonText">
    <w:name w:val="Balloon Text"/>
    <w:basedOn w:val="Normal"/>
    <w:link w:val="BalloonTextChar"/>
    <w:rsid w:val="00AB4DC1"/>
    <w:rPr>
      <w:rFonts w:ascii="Arial" w:hAnsi="Arial"/>
      <w:sz w:val="16"/>
      <w:szCs w:val="16"/>
      <w:lang w:val="x-none"/>
    </w:rPr>
  </w:style>
  <w:style w:type="character" w:customStyle="1" w:styleId="BalloonTextChar">
    <w:name w:val="Balloon Text Char"/>
    <w:link w:val="BalloonText"/>
    <w:rsid w:val="00AB4DC1"/>
    <w:rPr>
      <w:rFonts w:ascii="Arial" w:eastAsia="Times New Roman" w:hAnsi="Arial" w:cs="Arial"/>
      <w:sz w:val="16"/>
      <w:szCs w:val="16"/>
      <w:lang w:eastAsia="en-US"/>
    </w:rPr>
  </w:style>
  <w:style w:type="character" w:styleId="Strong">
    <w:name w:val="Strong"/>
    <w:uiPriority w:val="22"/>
    <w:qFormat/>
    <w:rsid w:val="00923E03"/>
    <w:rPr>
      <w:b/>
      <w:bCs w:val="0"/>
    </w:rPr>
  </w:style>
  <w:style w:type="paragraph" w:styleId="ListParagraph">
    <w:name w:val="List Paragraph"/>
    <w:basedOn w:val="Normal"/>
    <w:uiPriority w:val="34"/>
    <w:qFormat/>
    <w:rsid w:val="006952F5"/>
    <w:pPr>
      <w:ind w:left="720"/>
      <w:contextualSpacing/>
    </w:pPr>
    <w:rPr>
      <w:lang w:eastAsia="en-GB"/>
    </w:rPr>
  </w:style>
  <w:style w:type="character" w:styleId="FollowedHyperlink">
    <w:name w:val="FollowedHyperlink"/>
    <w:rsid w:val="00073881"/>
    <w:rPr>
      <w:color w:val="800080"/>
      <w:u w:val="single"/>
    </w:rPr>
  </w:style>
  <w:style w:type="character" w:styleId="CommentReference">
    <w:name w:val="annotation reference"/>
    <w:basedOn w:val="DefaultParagraphFont"/>
    <w:rsid w:val="00946DD5"/>
    <w:rPr>
      <w:sz w:val="16"/>
      <w:szCs w:val="16"/>
    </w:rPr>
  </w:style>
  <w:style w:type="paragraph" w:styleId="CommentText">
    <w:name w:val="annotation text"/>
    <w:basedOn w:val="Normal"/>
    <w:link w:val="CommentTextChar"/>
    <w:rsid w:val="00946DD5"/>
    <w:rPr>
      <w:sz w:val="20"/>
      <w:szCs w:val="20"/>
    </w:rPr>
  </w:style>
  <w:style w:type="character" w:customStyle="1" w:styleId="CommentTextChar">
    <w:name w:val="Comment Text Char"/>
    <w:basedOn w:val="DefaultParagraphFont"/>
    <w:link w:val="CommentText"/>
    <w:rsid w:val="00946DD5"/>
    <w:rPr>
      <w:rFonts w:eastAsia="Times New Roman"/>
      <w:lang w:eastAsia="en-US"/>
    </w:rPr>
  </w:style>
  <w:style w:type="paragraph" w:styleId="CommentSubject">
    <w:name w:val="annotation subject"/>
    <w:basedOn w:val="CommentText"/>
    <w:next w:val="CommentText"/>
    <w:link w:val="CommentSubjectChar"/>
    <w:rsid w:val="00946DD5"/>
    <w:rPr>
      <w:b/>
      <w:bCs/>
    </w:rPr>
  </w:style>
  <w:style w:type="character" w:customStyle="1" w:styleId="CommentSubjectChar">
    <w:name w:val="Comment Subject Char"/>
    <w:basedOn w:val="CommentTextChar"/>
    <w:link w:val="CommentSubject"/>
    <w:rsid w:val="00946DD5"/>
    <w:rPr>
      <w:rFonts w:eastAsia="Times New Roman"/>
      <w:b/>
      <w:bCs/>
      <w:lang w:eastAsia="en-US"/>
    </w:rPr>
  </w:style>
  <w:style w:type="character" w:styleId="PlaceholderText">
    <w:name w:val="Placeholder Text"/>
    <w:basedOn w:val="DefaultParagraphFont"/>
    <w:uiPriority w:val="99"/>
    <w:semiHidden/>
    <w:rsid w:val="004612EE"/>
    <w:rPr>
      <w:color w:val="808080"/>
    </w:rPr>
  </w:style>
  <w:style w:type="paragraph" w:styleId="NoSpacing">
    <w:name w:val="No Spacing"/>
    <w:uiPriority w:val="1"/>
    <w:qFormat/>
    <w:rsid w:val="003D1B2D"/>
    <w:rPr>
      <w:rFonts w:asciiTheme="minorHAnsi" w:eastAsiaTheme="minorHAnsi" w:hAnsiTheme="minorHAnsi" w:cstheme="minorBidi"/>
      <w:sz w:val="22"/>
      <w:szCs w:val="22"/>
      <w:lang w:eastAsia="en-US"/>
    </w:rPr>
  </w:style>
  <w:style w:type="paragraph" w:styleId="Revision">
    <w:name w:val="Revision"/>
    <w:hidden/>
    <w:uiPriority w:val="99"/>
    <w:semiHidden/>
    <w:rsid w:val="006F2156"/>
    <w:rPr>
      <w:rFonts w:eastAsia="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209"/>
    <w:rPr>
      <w:rFonts w:eastAsia="Times New Roman"/>
      <w:sz w:val="24"/>
      <w:szCs w:val="24"/>
      <w:lang w:eastAsia="en-US"/>
    </w:rPr>
  </w:style>
  <w:style w:type="paragraph" w:styleId="Heading1">
    <w:name w:val="heading 1"/>
    <w:basedOn w:val="Normal"/>
    <w:next w:val="Normal"/>
    <w:qFormat/>
    <w:rsid w:val="00DA5E8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B40209"/>
    <w:pPr>
      <w:keepNext/>
      <w:outlineLvl w:val="2"/>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B40209"/>
    <w:pPr>
      <w:spacing w:after="120"/>
    </w:pPr>
    <w:rPr>
      <w:sz w:val="16"/>
      <w:szCs w:val="16"/>
    </w:rPr>
  </w:style>
  <w:style w:type="paragraph" w:styleId="HTMLPreformatted">
    <w:name w:val="HTML Preformatted"/>
    <w:basedOn w:val="Normal"/>
    <w:rsid w:val="00B4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paragraph" w:styleId="BodyText">
    <w:name w:val="Body Text"/>
    <w:basedOn w:val="Normal"/>
    <w:rsid w:val="003A5BE5"/>
    <w:pPr>
      <w:spacing w:after="120"/>
    </w:pPr>
  </w:style>
  <w:style w:type="paragraph" w:styleId="BodyText2">
    <w:name w:val="Body Text 2"/>
    <w:basedOn w:val="Normal"/>
    <w:rsid w:val="00124908"/>
    <w:pPr>
      <w:spacing w:after="120" w:line="480" w:lineRule="auto"/>
    </w:pPr>
  </w:style>
  <w:style w:type="paragraph" w:styleId="BodyTextIndent">
    <w:name w:val="Body Text Indent"/>
    <w:basedOn w:val="Normal"/>
    <w:rsid w:val="00DA5E82"/>
    <w:pPr>
      <w:spacing w:after="120"/>
      <w:ind w:left="283"/>
    </w:pPr>
  </w:style>
  <w:style w:type="character" w:styleId="Hyperlink">
    <w:name w:val="Hyperlink"/>
    <w:rsid w:val="00DA5E82"/>
    <w:rPr>
      <w:color w:val="0000FF"/>
      <w:u w:val="single"/>
    </w:rPr>
  </w:style>
  <w:style w:type="paragraph" w:styleId="BalloonText">
    <w:name w:val="Balloon Text"/>
    <w:basedOn w:val="Normal"/>
    <w:link w:val="BalloonTextChar"/>
    <w:rsid w:val="00AB4DC1"/>
    <w:rPr>
      <w:rFonts w:ascii="Arial" w:hAnsi="Arial"/>
      <w:sz w:val="16"/>
      <w:szCs w:val="16"/>
      <w:lang w:val="x-none"/>
    </w:rPr>
  </w:style>
  <w:style w:type="character" w:customStyle="1" w:styleId="BalloonTextChar">
    <w:name w:val="Balloon Text Char"/>
    <w:link w:val="BalloonText"/>
    <w:rsid w:val="00AB4DC1"/>
    <w:rPr>
      <w:rFonts w:ascii="Arial" w:eastAsia="Times New Roman" w:hAnsi="Arial" w:cs="Arial"/>
      <w:sz w:val="16"/>
      <w:szCs w:val="16"/>
      <w:lang w:eastAsia="en-US"/>
    </w:rPr>
  </w:style>
  <w:style w:type="character" w:styleId="Strong">
    <w:name w:val="Strong"/>
    <w:uiPriority w:val="22"/>
    <w:qFormat/>
    <w:rsid w:val="00923E03"/>
    <w:rPr>
      <w:b/>
      <w:bCs w:val="0"/>
    </w:rPr>
  </w:style>
  <w:style w:type="paragraph" w:styleId="ListParagraph">
    <w:name w:val="List Paragraph"/>
    <w:basedOn w:val="Normal"/>
    <w:uiPriority w:val="34"/>
    <w:qFormat/>
    <w:rsid w:val="006952F5"/>
    <w:pPr>
      <w:ind w:left="720"/>
      <w:contextualSpacing/>
    </w:pPr>
    <w:rPr>
      <w:lang w:eastAsia="en-GB"/>
    </w:rPr>
  </w:style>
  <w:style w:type="character" w:styleId="FollowedHyperlink">
    <w:name w:val="FollowedHyperlink"/>
    <w:rsid w:val="00073881"/>
    <w:rPr>
      <w:color w:val="800080"/>
      <w:u w:val="single"/>
    </w:rPr>
  </w:style>
  <w:style w:type="character" w:styleId="CommentReference">
    <w:name w:val="annotation reference"/>
    <w:basedOn w:val="DefaultParagraphFont"/>
    <w:rsid w:val="00946DD5"/>
    <w:rPr>
      <w:sz w:val="16"/>
      <w:szCs w:val="16"/>
    </w:rPr>
  </w:style>
  <w:style w:type="paragraph" w:styleId="CommentText">
    <w:name w:val="annotation text"/>
    <w:basedOn w:val="Normal"/>
    <w:link w:val="CommentTextChar"/>
    <w:rsid w:val="00946DD5"/>
    <w:rPr>
      <w:sz w:val="20"/>
      <w:szCs w:val="20"/>
    </w:rPr>
  </w:style>
  <w:style w:type="character" w:customStyle="1" w:styleId="CommentTextChar">
    <w:name w:val="Comment Text Char"/>
    <w:basedOn w:val="DefaultParagraphFont"/>
    <w:link w:val="CommentText"/>
    <w:rsid w:val="00946DD5"/>
    <w:rPr>
      <w:rFonts w:eastAsia="Times New Roman"/>
      <w:lang w:eastAsia="en-US"/>
    </w:rPr>
  </w:style>
  <w:style w:type="paragraph" w:styleId="CommentSubject">
    <w:name w:val="annotation subject"/>
    <w:basedOn w:val="CommentText"/>
    <w:next w:val="CommentText"/>
    <w:link w:val="CommentSubjectChar"/>
    <w:rsid w:val="00946DD5"/>
    <w:rPr>
      <w:b/>
      <w:bCs/>
    </w:rPr>
  </w:style>
  <w:style w:type="character" w:customStyle="1" w:styleId="CommentSubjectChar">
    <w:name w:val="Comment Subject Char"/>
    <w:basedOn w:val="CommentTextChar"/>
    <w:link w:val="CommentSubject"/>
    <w:rsid w:val="00946DD5"/>
    <w:rPr>
      <w:rFonts w:eastAsia="Times New Roman"/>
      <w:b/>
      <w:bCs/>
      <w:lang w:eastAsia="en-US"/>
    </w:rPr>
  </w:style>
  <w:style w:type="character" w:styleId="PlaceholderText">
    <w:name w:val="Placeholder Text"/>
    <w:basedOn w:val="DefaultParagraphFont"/>
    <w:uiPriority w:val="99"/>
    <w:semiHidden/>
    <w:rsid w:val="004612EE"/>
    <w:rPr>
      <w:color w:val="808080"/>
    </w:rPr>
  </w:style>
  <w:style w:type="paragraph" w:styleId="NoSpacing">
    <w:name w:val="No Spacing"/>
    <w:uiPriority w:val="1"/>
    <w:qFormat/>
    <w:rsid w:val="003D1B2D"/>
    <w:rPr>
      <w:rFonts w:asciiTheme="minorHAnsi" w:eastAsiaTheme="minorHAnsi" w:hAnsiTheme="minorHAnsi" w:cstheme="minorBidi"/>
      <w:sz w:val="22"/>
      <w:szCs w:val="22"/>
      <w:lang w:eastAsia="en-US"/>
    </w:rPr>
  </w:style>
  <w:style w:type="paragraph" w:styleId="Revision">
    <w:name w:val="Revision"/>
    <w:hidden/>
    <w:uiPriority w:val="99"/>
    <w:semiHidden/>
    <w:rsid w:val="006F2156"/>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5585">
      <w:bodyDiv w:val="1"/>
      <w:marLeft w:val="0"/>
      <w:marRight w:val="0"/>
      <w:marTop w:val="0"/>
      <w:marBottom w:val="0"/>
      <w:divBdr>
        <w:top w:val="none" w:sz="0" w:space="0" w:color="auto"/>
        <w:left w:val="none" w:sz="0" w:space="0" w:color="auto"/>
        <w:bottom w:val="none" w:sz="0" w:space="0" w:color="auto"/>
        <w:right w:val="none" w:sz="0" w:space="0" w:color="auto"/>
      </w:divBdr>
      <w:divsChild>
        <w:div w:id="50004298">
          <w:marLeft w:val="1440"/>
          <w:marRight w:val="0"/>
          <w:marTop w:val="101"/>
          <w:marBottom w:val="0"/>
          <w:divBdr>
            <w:top w:val="none" w:sz="0" w:space="0" w:color="auto"/>
            <w:left w:val="none" w:sz="0" w:space="0" w:color="auto"/>
            <w:bottom w:val="none" w:sz="0" w:space="0" w:color="auto"/>
            <w:right w:val="none" w:sz="0" w:space="0" w:color="auto"/>
          </w:divBdr>
        </w:div>
        <w:div w:id="991835991">
          <w:marLeft w:val="1440"/>
          <w:marRight w:val="0"/>
          <w:marTop w:val="101"/>
          <w:marBottom w:val="0"/>
          <w:divBdr>
            <w:top w:val="none" w:sz="0" w:space="0" w:color="auto"/>
            <w:left w:val="none" w:sz="0" w:space="0" w:color="auto"/>
            <w:bottom w:val="none" w:sz="0" w:space="0" w:color="auto"/>
            <w:right w:val="none" w:sz="0" w:space="0" w:color="auto"/>
          </w:divBdr>
        </w:div>
        <w:div w:id="1640069381">
          <w:marLeft w:val="1440"/>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ex.ennonline.net/43/mam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mamforum.org/"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surveymonkey.com" TargetMode="External"/><Relationship Id="rId4" Type="http://schemas.microsoft.com/office/2007/relationships/stylesWithEffects" Target="stylesWithEffects.xml"/><Relationship Id="rId9" Type="http://schemas.openxmlformats.org/officeDocument/2006/relationships/hyperlink" Target="http://www.chnri.org/publications.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C731B-F6FD-4C65-9F12-A34BAA15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Supplementary File S1</vt:lpstr>
    </vt:vector>
  </TitlesOfParts>
  <Company>World Health Organization</Company>
  <LinksUpToDate>false</LinksUpToDate>
  <CharactersWithSpaces>7535</CharactersWithSpaces>
  <SharedDoc>false</SharedDoc>
  <HLinks>
    <vt:vector size="12" baseType="variant">
      <vt:variant>
        <vt:i4>5898328</vt:i4>
      </vt:variant>
      <vt:variant>
        <vt:i4>3</vt:i4>
      </vt:variant>
      <vt:variant>
        <vt:i4>0</vt:i4>
      </vt:variant>
      <vt:variant>
        <vt:i4>5</vt:i4>
      </vt:variant>
      <vt:variant>
        <vt:lpwstr>http://www.chnri.org/publications</vt:lpwstr>
      </vt:variant>
      <vt:variant>
        <vt:lpwstr/>
      </vt:variant>
      <vt:variant>
        <vt:i4>4653145</vt:i4>
      </vt:variant>
      <vt:variant>
        <vt:i4>0</vt:i4>
      </vt:variant>
      <vt:variant>
        <vt:i4>0</vt:i4>
      </vt:variant>
      <vt:variant>
        <vt:i4>5</vt:i4>
      </vt:variant>
      <vt:variant>
        <vt:lpwstr>http://www.surveymonkey.com/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File S1</dc:title>
  <dc:creator>fontaineo</dc:creator>
  <cp:lastModifiedBy>Potts, Nathaniel</cp:lastModifiedBy>
  <cp:revision>2</cp:revision>
  <cp:lastPrinted>2012-06-25T08:35:00Z</cp:lastPrinted>
  <dcterms:created xsi:type="dcterms:W3CDTF">2015-08-19T01:42:00Z</dcterms:created>
  <dcterms:modified xsi:type="dcterms:W3CDTF">2015-08-19T01:42:00Z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