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80BD2" w14:textId="1CAAFACE" w:rsidR="002437BB" w:rsidRPr="001D0383" w:rsidRDefault="002437BB" w:rsidP="003A7650">
      <w:pPr>
        <w:jc w:val="both"/>
        <w:rPr>
          <w:rFonts w:ascii="Times New Roman" w:eastAsia="Times New Roman" w:hAnsi="Times New Roman" w:cs="Times New Roman"/>
          <w:color w:val="000000" w:themeColor="text1"/>
        </w:rPr>
      </w:pPr>
      <w:r w:rsidRPr="001D0383">
        <w:rPr>
          <w:rFonts w:ascii="Times New Roman" w:eastAsia="Times New Roman" w:hAnsi="Times New Roman" w:cs="Times New Roman"/>
          <w:b/>
          <w:color w:val="000000" w:themeColor="text1"/>
        </w:rPr>
        <w:t>Supplemental Table 2</w:t>
      </w:r>
      <w:r w:rsidRPr="001D0383">
        <w:rPr>
          <w:rFonts w:ascii="Times New Roman" w:eastAsia="Times New Roman" w:hAnsi="Times New Roman" w:cs="Times New Roman"/>
          <w:color w:val="000000" w:themeColor="text1"/>
        </w:rPr>
        <w:t xml:space="preserve">. The role of </w:t>
      </w:r>
      <w:r w:rsidRPr="001D0383">
        <w:rPr>
          <w:rFonts w:ascii="Times New Roman" w:hAnsi="Times New Roman" w:cs="Times New Roman"/>
          <w:color w:val="000000" w:themeColor="text1"/>
        </w:rPr>
        <w:t xml:space="preserve">height, smoking, and BMI </w:t>
      </w:r>
      <w:r w:rsidRPr="001D0383">
        <w:rPr>
          <w:rFonts w:ascii="Times New Roman" w:eastAsia="Times New Roman" w:hAnsi="Times New Roman" w:cs="Times New Roman"/>
          <w:color w:val="000000" w:themeColor="text1"/>
        </w:rPr>
        <w:t xml:space="preserve">in the associations of the </w:t>
      </w:r>
      <w:r w:rsidRPr="001D0383">
        <w:rPr>
          <w:rFonts w:ascii="Times New Roman" w:eastAsia="Times New Roman" w:hAnsi="Times New Roman" w:cs="Times New Roman"/>
          <w:i/>
          <w:color w:val="000000" w:themeColor="text1"/>
        </w:rPr>
        <w:t>APOE</w:t>
      </w:r>
      <w:r w:rsidRPr="001D0383">
        <w:rPr>
          <w:rFonts w:ascii="Times New Roman" w:eastAsia="Times New Roman" w:hAnsi="Times New Roman" w:cs="Times New Roman"/>
          <w:color w:val="000000" w:themeColor="text1"/>
        </w:rPr>
        <w:t xml:space="preserve"> </w:t>
      </w:r>
      <w:ins w:id="0" w:author="Author">
        <w:r w:rsidR="004D6A41">
          <w:rPr>
            <w:rFonts w:ascii="Cambria" w:hAnsi="Cambria" w:cs="Times New Roman"/>
            <w:color w:val="000000" w:themeColor="text1"/>
            <w:sz w:val="20"/>
            <w:szCs w:val="20"/>
          </w:rPr>
          <w:t>ε</w:t>
        </w:r>
      </w:ins>
      <w:del w:id="1" w:author="Author">
        <w:r w:rsidRPr="001D0383" w:rsidDel="004D6A41">
          <w:rPr>
            <w:rFonts w:ascii="Symbol" w:hAnsi="Symbol" w:cs="Times New Roman"/>
            <w:color w:val="000000" w:themeColor="text1"/>
            <w:sz w:val="20"/>
            <w:szCs w:val="20"/>
          </w:rPr>
          <w:delText></w:delText>
        </w:r>
      </w:del>
      <w:r w:rsidRPr="001D0383">
        <w:rPr>
          <w:rFonts w:ascii="Times New Roman" w:eastAsia="Times New Roman" w:hAnsi="Times New Roman" w:cs="Times New Roman"/>
          <w:color w:val="000000" w:themeColor="text1"/>
        </w:rPr>
        <w:t xml:space="preserve">2 and </w:t>
      </w:r>
      <w:ins w:id="2" w:author="Author">
        <w:r w:rsidR="004D6A41">
          <w:rPr>
            <w:rFonts w:ascii="Cambria" w:hAnsi="Cambria" w:cs="Times New Roman"/>
            <w:color w:val="000000" w:themeColor="text1"/>
            <w:sz w:val="20"/>
            <w:szCs w:val="20"/>
          </w:rPr>
          <w:t>ε</w:t>
        </w:r>
      </w:ins>
      <w:del w:id="3" w:author="Author">
        <w:r w:rsidRPr="001D0383" w:rsidDel="004D6A41">
          <w:rPr>
            <w:rFonts w:ascii="Symbol" w:hAnsi="Symbol" w:cs="Times New Roman"/>
            <w:color w:val="000000" w:themeColor="text1"/>
            <w:sz w:val="20"/>
            <w:szCs w:val="20"/>
          </w:rPr>
          <w:delText></w:delText>
        </w:r>
      </w:del>
      <w:r w:rsidRPr="001D0383">
        <w:rPr>
          <w:rFonts w:ascii="Times New Roman" w:eastAsia="Times New Roman" w:hAnsi="Times New Roman" w:cs="Times New Roman"/>
          <w:color w:val="000000" w:themeColor="text1"/>
        </w:rPr>
        <w:t>4 alleles with FEV</w:t>
      </w:r>
      <w:r w:rsidRPr="001D0383">
        <w:rPr>
          <w:rFonts w:ascii="Times New Roman" w:eastAsia="Times New Roman" w:hAnsi="Times New Roman" w:cs="Times New Roman"/>
          <w:color w:val="000000" w:themeColor="text1"/>
          <w:vertAlign w:val="subscript"/>
        </w:rPr>
        <w:t>1</w:t>
      </w:r>
      <w:r w:rsidRPr="001D0383">
        <w:rPr>
          <w:rFonts w:ascii="Times New Roman" w:eastAsia="Times New Roman" w:hAnsi="Times New Roman" w:cs="Times New Roman"/>
          <w:color w:val="000000" w:themeColor="text1"/>
        </w:rPr>
        <w:t>, FVC and FEV</w:t>
      </w:r>
      <w:r w:rsidRPr="001D0383">
        <w:rPr>
          <w:rFonts w:ascii="Times New Roman" w:eastAsia="Times New Roman" w:hAnsi="Times New Roman" w:cs="Times New Roman"/>
          <w:color w:val="000000" w:themeColor="text1"/>
          <w:vertAlign w:val="subscript"/>
        </w:rPr>
        <w:t>1</w:t>
      </w:r>
      <w:r w:rsidRPr="001D0383">
        <w:rPr>
          <w:rFonts w:ascii="Times New Roman" w:eastAsia="Times New Roman" w:hAnsi="Times New Roman" w:cs="Times New Roman"/>
          <w:color w:val="000000" w:themeColor="text1"/>
        </w:rPr>
        <w:t xml:space="preserve">/FVC in the genotyped LLFS participants. </w:t>
      </w:r>
    </w:p>
    <w:p w14:paraId="2C5A4ECF" w14:textId="77777777" w:rsidR="0053350E" w:rsidRPr="001D0383" w:rsidRDefault="0053350E" w:rsidP="003A7650">
      <w:pPr>
        <w:jc w:val="both"/>
        <w:rPr>
          <w:rFonts w:ascii="Times New Roman" w:eastAsia="Times New Roman" w:hAnsi="Times New Roman" w:cs="Times New Roman"/>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907"/>
        <w:gridCol w:w="789"/>
        <w:gridCol w:w="933"/>
        <w:gridCol w:w="712"/>
        <w:gridCol w:w="1339"/>
        <w:gridCol w:w="999"/>
        <w:gridCol w:w="761"/>
        <w:gridCol w:w="1431"/>
      </w:tblGrid>
      <w:tr w:rsidR="001D0383" w:rsidRPr="001D0383" w14:paraId="1EFC1380" w14:textId="77777777" w:rsidTr="000C2603">
        <w:tc>
          <w:tcPr>
            <w:tcW w:w="791" w:type="pct"/>
            <w:vMerge w:val="restart"/>
            <w:vAlign w:val="center"/>
          </w:tcPr>
          <w:p w14:paraId="1F8E14AC"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Trait</w:t>
            </w:r>
          </w:p>
        </w:tc>
        <w:tc>
          <w:tcPr>
            <w:tcW w:w="485" w:type="pct"/>
            <w:vMerge w:val="restart"/>
            <w:vAlign w:val="center"/>
          </w:tcPr>
          <w:p w14:paraId="28BBCA2D"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Effect</w:t>
            </w:r>
          </w:p>
          <w:p w14:paraId="4747E2F5"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allele</w:t>
            </w:r>
          </w:p>
        </w:tc>
        <w:tc>
          <w:tcPr>
            <w:tcW w:w="422" w:type="pct"/>
            <w:vMerge w:val="restart"/>
          </w:tcPr>
          <w:p w14:paraId="2BDABD34"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N</w:t>
            </w:r>
          </w:p>
        </w:tc>
        <w:tc>
          <w:tcPr>
            <w:tcW w:w="1596" w:type="pct"/>
            <w:gridSpan w:val="3"/>
            <w:vAlign w:val="center"/>
          </w:tcPr>
          <w:p w14:paraId="01993276"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Men &amp; Women, Model 1</w:t>
            </w:r>
          </w:p>
        </w:tc>
        <w:tc>
          <w:tcPr>
            <w:tcW w:w="1706" w:type="pct"/>
            <w:gridSpan w:val="3"/>
            <w:vAlign w:val="center"/>
          </w:tcPr>
          <w:p w14:paraId="6D317FAD" w14:textId="77777777" w:rsidR="002437BB" w:rsidRPr="001D0383" w:rsidRDefault="002437BB" w:rsidP="000C2603">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Men &amp; Women, Model 2</w:t>
            </w:r>
          </w:p>
        </w:tc>
      </w:tr>
      <w:tr w:rsidR="001D0383" w:rsidRPr="001D0383" w14:paraId="69490323" w14:textId="77777777" w:rsidTr="000C2603">
        <w:tc>
          <w:tcPr>
            <w:tcW w:w="791" w:type="pct"/>
            <w:vMerge/>
          </w:tcPr>
          <w:p w14:paraId="4784DA0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vMerge/>
          </w:tcPr>
          <w:p w14:paraId="4EAE5301"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22" w:type="pct"/>
            <w:vMerge/>
          </w:tcPr>
          <w:p w14:paraId="10B33A3D"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99" w:type="pct"/>
          </w:tcPr>
          <w:p w14:paraId="46CDE6B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Beta</w:t>
            </w:r>
          </w:p>
        </w:tc>
        <w:tc>
          <w:tcPr>
            <w:tcW w:w="381" w:type="pct"/>
          </w:tcPr>
          <w:p w14:paraId="6418C8EE"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SE</w:t>
            </w:r>
          </w:p>
        </w:tc>
        <w:tc>
          <w:tcPr>
            <w:tcW w:w="716" w:type="pct"/>
          </w:tcPr>
          <w:p w14:paraId="25E1331F" w14:textId="77777777" w:rsidR="002437BB" w:rsidRPr="001D0383" w:rsidRDefault="002437BB"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P-value</w:t>
            </w:r>
          </w:p>
        </w:tc>
        <w:tc>
          <w:tcPr>
            <w:tcW w:w="534" w:type="pct"/>
          </w:tcPr>
          <w:p w14:paraId="4B72EBE0"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Beta</w:t>
            </w:r>
          </w:p>
        </w:tc>
        <w:tc>
          <w:tcPr>
            <w:tcW w:w="407" w:type="pct"/>
          </w:tcPr>
          <w:p w14:paraId="12CFD262"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SE</w:t>
            </w:r>
          </w:p>
        </w:tc>
        <w:tc>
          <w:tcPr>
            <w:tcW w:w="765" w:type="pct"/>
          </w:tcPr>
          <w:p w14:paraId="49C6C38E" w14:textId="77777777" w:rsidR="002437BB" w:rsidRPr="001D0383" w:rsidRDefault="002437BB"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P-value</w:t>
            </w:r>
          </w:p>
        </w:tc>
      </w:tr>
      <w:tr w:rsidR="002437BB" w:rsidRPr="001D0383" w14:paraId="733039D1" w14:textId="77777777" w:rsidTr="000C2603">
        <w:tc>
          <w:tcPr>
            <w:tcW w:w="5000" w:type="pct"/>
            <w:gridSpan w:val="9"/>
          </w:tcPr>
          <w:p w14:paraId="310A4CC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Height</w:t>
            </w:r>
          </w:p>
        </w:tc>
      </w:tr>
      <w:tr w:rsidR="001D0383" w:rsidRPr="001D0383" w14:paraId="6B298446" w14:textId="77777777" w:rsidTr="000C2603">
        <w:tc>
          <w:tcPr>
            <w:tcW w:w="791" w:type="pct"/>
          </w:tcPr>
          <w:p w14:paraId="1C270ABA"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p>
        </w:tc>
        <w:tc>
          <w:tcPr>
            <w:tcW w:w="485" w:type="pct"/>
          </w:tcPr>
          <w:p w14:paraId="20D34888" w14:textId="666462D0"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4" w:author="Author">
              <w:r>
                <w:rPr>
                  <w:rFonts w:ascii="Cambria" w:hAnsi="Cambria" w:cs="Times New Roman"/>
                  <w:color w:val="000000" w:themeColor="text1"/>
                  <w:sz w:val="20"/>
                  <w:szCs w:val="20"/>
                </w:rPr>
                <w:t>ε</w:t>
              </w:r>
            </w:ins>
            <w:del w:id="5"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64923D68"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3,284</w:t>
            </w:r>
          </w:p>
        </w:tc>
        <w:tc>
          <w:tcPr>
            <w:tcW w:w="499" w:type="pct"/>
            <w:vAlign w:val="bottom"/>
          </w:tcPr>
          <w:p w14:paraId="594A9ADE"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-6.99</w:t>
            </w:r>
          </w:p>
        </w:tc>
        <w:tc>
          <w:tcPr>
            <w:tcW w:w="381" w:type="pct"/>
            <w:vAlign w:val="bottom"/>
          </w:tcPr>
          <w:p w14:paraId="1E24198E"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22.58</w:t>
            </w:r>
          </w:p>
        </w:tc>
        <w:tc>
          <w:tcPr>
            <w:tcW w:w="716" w:type="pct"/>
            <w:vAlign w:val="bottom"/>
          </w:tcPr>
          <w:p w14:paraId="69F52D6E" w14:textId="4085B147"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757</w:t>
            </w:r>
          </w:p>
        </w:tc>
        <w:tc>
          <w:tcPr>
            <w:tcW w:w="534" w:type="pct"/>
            <w:vAlign w:val="bottom"/>
          </w:tcPr>
          <w:p w14:paraId="7DDCD4C9"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-6.66</w:t>
            </w:r>
          </w:p>
        </w:tc>
        <w:tc>
          <w:tcPr>
            <w:tcW w:w="407" w:type="pct"/>
            <w:vAlign w:val="bottom"/>
          </w:tcPr>
          <w:p w14:paraId="1BDC1E94"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21.15</w:t>
            </w:r>
          </w:p>
        </w:tc>
        <w:tc>
          <w:tcPr>
            <w:tcW w:w="765" w:type="pct"/>
            <w:vAlign w:val="bottom"/>
          </w:tcPr>
          <w:p w14:paraId="668DDB78" w14:textId="597661D2"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753</w:t>
            </w:r>
          </w:p>
        </w:tc>
      </w:tr>
      <w:tr w:rsidR="001D0383" w:rsidRPr="001D0383" w14:paraId="427682C6" w14:textId="77777777" w:rsidTr="000C2603">
        <w:tc>
          <w:tcPr>
            <w:tcW w:w="791" w:type="pct"/>
          </w:tcPr>
          <w:p w14:paraId="32C47109"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353126A2" w14:textId="342FBC53"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6" w:author="Author">
              <w:r>
                <w:rPr>
                  <w:rFonts w:ascii="Cambria" w:hAnsi="Cambria" w:cs="Times New Roman"/>
                  <w:color w:val="000000" w:themeColor="text1"/>
                  <w:sz w:val="20"/>
                  <w:szCs w:val="20"/>
                </w:rPr>
                <w:t>ε</w:t>
              </w:r>
            </w:ins>
            <w:del w:id="7"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39A3EFD1"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3,383</w:t>
            </w:r>
          </w:p>
        </w:tc>
        <w:tc>
          <w:tcPr>
            <w:tcW w:w="499" w:type="pct"/>
            <w:vAlign w:val="bottom"/>
          </w:tcPr>
          <w:p w14:paraId="6133EC08"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3.34</w:t>
            </w:r>
          </w:p>
        </w:tc>
        <w:tc>
          <w:tcPr>
            <w:tcW w:w="381" w:type="pct"/>
            <w:vAlign w:val="bottom"/>
          </w:tcPr>
          <w:p w14:paraId="1FF2D735"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21.74</w:t>
            </w:r>
          </w:p>
        </w:tc>
        <w:tc>
          <w:tcPr>
            <w:tcW w:w="716" w:type="pct"/>
            <w:vAlign w:val="bottom"/>
          </w:tcPr>
          <w:p w14:paraId="4236E019" w14:textId="128D43A7"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878</w:t>
            </w:r>
          </w:p>
        </w:tc>
        <w:tc>
          <w:tcPr>
            <w:tcW w:w="534" w:type="pct"/>
            <w:vAlign w:val="bottom"/>
          </w:tcPr>
          <w:p w14:paraId="4E4002BC"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-10.42</w:t>
            </w:r>
          </w:p>
        </w:tc>
        <w:tc>
          <w:tcPr>
            <w:tcW w:w="407" w:type="pct"/>
            <w:vAlign w:val="bottom"/>
          </w:tcPr>
          <w:p w14:paraId="08B5D678"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20.32</w:t>
            </w:r>
          </w:p>
        </w:tc>
        <w:tc>
          <w:tcPr>
            <w:tcW w:w="765" w:type="pct"/>
            <w:vAlign w:val="bottom"/>
          </w:tcPr>
          <w:p w14:paraId="42F169D9" w14:textId="6AE5DD0D"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608</w:t>
            </w:r>
          </w:p>
        </w:tc>
      </w:tr>
      <w:tr w:rsidR="001D0383" w:rsidRPr="001D0383" w14:paraId="69F3644F" w14:textId="77777777" w:rsidTr="000C2603">
        <w:tc>
          <w:tcPr>
            <w:tcW w:w="791" w:type="pct"/>
          </w:tcPr>
          <w:p w14:paraId="5783B0B5"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FVC</w:t>
            </w:r>
          </w:p>
        </w:tc>
        <w:tc>
          <w:tcPr>
            <w:tcW w:w="485" w:type="pct"/>
          </w:tcPr>
          <w:p w14:paraId="721EF43B" w14:textId="2658922C"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8" w:author="Author">
              <w:r>
                <w:rPr>
                  <w:rFonts w:ascii="Cambria" w:hAnsi="Cambria" w:cs="Times New Roman"/>
                  <w:color w:val="000000" w:themeColor="text1"/>
                  <w:sz w:val="20"/>
                  <w:szCs w:val="20"/>
                </w:rPr>
                <w:t>ε</w:t>
              </w:r>
            </w:ins>
            <w:del w:id="9"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288C6B87"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3,293</w:t>
            </w:r>
          </w:p>
        </w:tc>
        <w:tc>
          <w:tcPr>
            <w:tcW w:w="499" w:type="pct"/>
            <w:vAlign w:val="bottom"/>
          </w:tcPr>
          <w:p w14:paraId="2E05E9B1"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-28.97</w:t>
            </w:r>
          </w:p>
        </w:tc>
        <w:tc>
          <w:tcPr>
            <w:tcW w:w="381" w:type="pct"/>
            <w:vAlign w:val="bottom"/>
          </w:tcPr>
          <w:p w14:paraId="33E3085D"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27.74</w:t>
            </w:r>
          </w:p>
        </w:tc>
        <w:tc>
          <w:tcPr>
            <w:tcW w:w="716" w:type="pct"/>
            <w:vAlign w:val="bottom"/>
          </w:tcPr>
          <w:p w14:paraId="27C4A231" w14:textId="283A1DF4"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296</w:t>
            </w:r>
          </w:p>
        </w:tc>
        <w:tc>
          <w:tcPr>
            <w:tcW w:w="534" w:type="pct"/>
            <w:vAlign w:val="bottom"/>
          </w:tcPr>
          <w:p w14:paraId="3D8EF370"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-29.76</w:t>
            </w:r>
          </w:p>
        </w:tc>
        <w:tc>
          <w:tcPr>
            <w:tcW w:w="407" w:type="pct"/>
            <w:vAlign w:val="bottom"/>
          </w:tcPr>
          <w:p w14:paraId="301DEE06"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25.04</w:t>
            </w:r>
          </w:p>
        </w:tc>
        <w:tc>
          <w:tcPr>
            <w:tcW w:w="765" w:type="pct"/>
            <w:vAlign w:val="bottom"/>
          </w:tcPr>
          <w:p w14:paraId="074129F6" w14:textId="70433996"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235</w:t>
            </w:r>
          </w:p>
        </w:tc>
      </w:tr>
      <w:tr w:rsidR="001D0383" w:rsidRPr="001D0383" w14:paraId="14E3CB2D" w14:textId="77777777" w:rsidTr="000C2603">
        <w:tc>
          <w:tcPr>
            <w:tcW w:w="791" w:type="pct"/>
          </w:tcPr>
          <w:p w14:paraId="395C0F6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1BC7C10E" w14:textId="2EEC698B"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0" w:author="Author">
              <w:r>
                <w:rPr>
                  <w:rFonts w:ascii="Cambria" w:hAnsi="Cambria" w:cs="Times New Roman"/>
                  <w:color w:val="000000" w:themeColor="text1"/>
                  <w:sz w:val="20"/>
                  <w:szCs w:val="20"/>
                </w:rPr>
                <w:t>ε</w:t>
              </w:r>
            </w:ins>
            <w:del w:id="11"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5945F95F"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3,388</w:t>
            </w:r>
          </w:p>
        </w:tc>
        <w:tc>
          <w:tcPr>
            <w:tcW w:w="499" w:type="pct"/>
            <w:vAlign w:val="bottom"/>
          </w:tcPr>
          <w:p w14:paraId="6C7C8FB2"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25.23</w:t>
            </w:r>
          </w:p>
        </w:tc>
        <w:tc>
          <w:tcPr>
            <w:tcW w:w="381" w:type="pct"/>
            <w:vAlign w:val="bottom"/>
          </w:tcPr>
          <w:p w14:paraId="01A185DF"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26.10</w:t>
            </w:r>
          </w:p>
        </w:tc>
        <w:tc>
          <w:tcPr>
            <w:tcW w:w="716" w:type="pct"/>
            <w:vAlign w:val="bottom"/>
          </w:tcPr>
          <w:p w14:paraId="2C996633" w14:textId="08C9E86B"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334</w:t>
            </w:r>
          </w:p>
        </w:tc>
        <w:tc>
          <w:tcPr>
            <w:tcW w:w="534" w:type="pct"/>
            <w:vAlign w:val="bottom"/>
          </w:tcPr>
          <w:p w14:paraId="13F2701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7.57</w:t>
            </w:r>
          </w:p>
        </w:tc>
        <w:tc>
          <w:tcPr>
            <w:tcW w:w="407" w:type="pct"/>
            <w:vAlign w:val="bottom"/>
          </w:tcPr>
          <w:p w14:paraId="56C42014"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23.46</w:t>
            </w:r>
          </w:p>
        </w:tc>
        <w:tc>
          <w:tcPr>
            <w:tcW w:w="765" w:type="pct"/>
            <w:vAlign w:val="bottom"/>
          </w:tcPr>
          <w:p w14:paraId="3D0F740C" w14:textId="44D1D811"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747</w:t>
            </w:r>
          </w:p>
        </w:tc>
      </w:tr>
      <w:tr w:rsidR="001D0383" w:rsidRPr="001D0383" w14:paraId="7872440C" w14:textId="77777777" w:rsidTr="000C2603">
        <w:tc>
          <w:tcPr>
            <w:tcW w:w="791" w:type="pct"/>
          </w:tcPr>
          <w:p w14:paraId="01F63686"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r w:rsidRPr="001D0383">
              <w:rPr>
                <w:rFonts w:ascii="Times New Roman" w:eastAsia="Times New Roman" w:hAnsi="Times New Roman" w:cs="Times New Roman"/>
                <w:color w:val="000000" w:themeColor="text1"/>
                <w:sz w:val="22"/>
                <w:szCs w:val="22"/>
              </w:rPr>
              <w:t>/FVC</w:t>
            </w:r>
          </w:p>
        </w:tc>
        <w:tc>
          <w:tcPr>
            <w:tcW w:w="485" w:type="pct"/>
          </w:tcPr>
          <w:p w14:paraId="5D96567E" w14:textId="3E99BEE1"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2" w:author="Author">
              <w:r>
                <w:rPr>
                  <w:rFonts w:ascii="Cambria" w:hAnsi="Cambria" w:cs="Times New Roman"/>
                  <w:color w:val="000000" w:themeColor="text1"/>
                  <w:sz w:val="20"/>
                  <w:szCs w:val="20"/>
                </w:rPr>
                <w:t>ε</w:t>
              </w:r>
            </w:ins>
            <w:del w:id="13"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6B81193B"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3,284</w:t>
            </w:r>
          </w:p>
        </w:tc>
        <w:tc>
          <w:tcPr>
            <w:tcW w:w="499" w:type="pct"/>
            <w:vAlign w:val="bottom"/>
          </w:tcPr>
          <w:p w14:paraId="52B1EE22"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0.14 </w:t>
            </w:r>
          </w:p>
        </w:tc>
        <w:tc>
          <w:tcPr>
            <w:tcW w:w="381" w:type="pct"/>
            <w:vAlign w:val="bottom"/>
          </w:tcPr>
          <w:p w14:paraId="0F097861"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0.32 </w:t>
            </w:r>
          </w:p>
        </w:tc>
        <w:tc>
          <w:tcPr>
            <w:tcW w:w="716" w:type="pct"/>
            <w:vAlign w:val="bottom"/>
          </w:tcPr>
          <w:p w14:paraId="795BD589" w14:textId="57BBDD56"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667</w:t>
            </w:r>
          </w:p>
        </w:tc>
        <w:tc>
          <w:tcPr>
            <w:tcW w:w="534" w:type="pct"/>
            <w:vAlign w:val="bottom"/>
          </w:tcPr>
          <w:p w14:paraId="531BE0BB"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0.14 </w:t>
            </w:r>
          </w:p>
        </w:tc>
        <w:tc>
          <w:tcPr>
            <w:tcW w:w="407" w:type="pct"/>
            <w:vAlign w:val="bottom"/>
          </w:tcPr>
          <w:p w14:paraId="6F89386D"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0.32 </w:t>
            </w:r>
          </w:p>
        </w:tc>
        <w:tc>
          <w:tcPr>
            <w:tcW w:w="765" w:type="pct"/>
            <w:vAlign w:val="bottom"/>
          </w:tcPr>
          <w:p w14:paraId="7E46AD46" w14:textId="404EA0B4"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671</w:t>
            </w:r>
          </w:p>
        </w:tc>
      </w:tr>
      <w:tr w:rsidR="001D0383" w:rsidRPr="001D0383" w14:paraId="4FE18A54" w14:textId="77777777" w:rsidTr="000C2603">
        <w:tc>
          <w:tcPr>
            <w:tcW w:w="791" w:type="pct"/>
          </w:tcPr>
          <w:p w14:paraId="52A976AC"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4A3A7721" w14:textId="2B3C9F39"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4" w:author="Author">
              <w:r>
                <w:rPr>
                  <w:rFonts w:ascii="Cambria" w:hAnsi="Cambria" w:cs="Times New Roman"/>
                  <w:color w:val="000000" w:themeColor="text1"/>
                  <w:sz w:val="20"/>
                  <w:szCs w:val="20"/>
                </w:rPr>
                <w:t>ε</w:t>
              </w:r>
            </w:ins>
            <w:del w:id="15"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3FF9143D"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3,383</w:t>
            </w:r>
          </w:p>
        </w:tc>
        <w:tc>
          <w:tcPr>
            <w:tcW w:w="499" w:type="pct"/>
            <w:vAlign w:val="bottom"/>
          </w:tcPr>
          <w:p w14:paraId="518A4D8A"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-0.72 </w:t>
            </w:r>
          </w:p>
        </w:tc>
        <w:tc>
          <w:tcPr>
            <w:tcW w:w="381" w:type="pct"/>
            <w:vAlign w:val="bottom"/>
          </w:tcPr>
          <w:p w14:paraId="41CD77C2"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0.30 </w:t>
            </w:r>
          </w:p>
        </w:tc>
        <w:tc>
          <w:tcPr>
            <w:tcW w:w="716" w:type="pct"/>
            <w:vAlign w:val="bottom"/>
          </w:tcPr>
          <w:p w14:paraId="0278120A" w14:textId="2377E36C"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2437BB" w:rsidRPr="001D0383">
              <w:rPr>
                <w:rFonts w:ascii="Times New Roman" w:hAnsi="Times New Roman" w:cs="Times New Roman"/>
                <w:color w:val="000000" w:themeColor="text1"/>
                <w:sz w:val="22"/>
                <w:szCs w:val="22"/>
              </w:rPr>
              <w:t>1</w:t>
            </w:r>
            <w:r>
              <w:rPr>
                <w:rFonts w:ascii="Times New Roman" w:hAnsi="Times New Roman" w:cs="Times New Roman"/>
                <w:color w:val="000000" w:themeColor="text1"/>
                <w:sz w:val="22"/>
                <w:szCs w:val="22"/>
              </w:rPr>
              <w:t>7</w:t>
            </w:r>
            <w:r w:rsidRPr="00864205">
              <w:rPr>
                <w:rFonts w:ascii="Times New Roman" w:hAnsi="Times New Roman" w:cs="Times New Roman"/>
                <w:color w:val="000000" w:themeColor="text1"/>
                <w:sz w:val="22"/>
                <w:szCs w:val="22"/>
                <w:vertAlign w:val="superscript"/>
              </w:rPr>
              <w:t>*</w:t>
            </w:r>
          </w:p>
        </w:tc>
        <w:tc>
          <w:tcPr>
            <w:tcW w:w="534" w:type="pct"/>
            <w:vAlign w:val="bottom"/>
          </w:tcPr>
          <w:p w14:paraId="5358C4D3"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-0.67</w:t>
            </w:r>
          </w:p>
        </w:tc>
        <w:tc>
          <w:tcPr>
            <w:tcW w:w="407" w:type="pct"/>
            <w:vAlign w:val="bottom"/>
          </w:tcPr>
          <w:p w14:paraId="0F83BF8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0.30</w:t>
            </w:r>
          </w:p>
        </w:tc>
        <w:tc>
          <w:tcPr>
            <w:tcW w:w="765" w:type="pct"/>
            <w:vAlign w:val="bottom"/>
          </w:tcPr>
          <w:p w14:paraId="4C576599" w14:textId="7990CE44"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.0</w:t>
            </w:r>
            <w:r w:rsidR="002437BB" w:rsidRPr="001D0383">
              <w:rPr>
                <w:rFonts w:ascii="Times New Roman" w:eastAsia="Times New Roman" w:hAnsi="Times New Roman" w:cs="Times New Roman"/>
                <w:color w:val="000000" w:themeColor="text1"/>
                <w:sz w:val="22"/>
                <w:szCs w:val="22"/>
              </w:rPr>
              <w:t>27</w:t>
            </w:r>
            <w:r w:rsidRPr="002C230A">
              <w:rPr>
                <w:rFonts w:ascii="Times New Roman" w:hAnsi="Times New Roman" w:cs="Times New Roman"/>
                <w:color w:val="000000" w:themeColor="text1"/>
                <w:sz w:val="22"/>
                <w:szCs w:val="22"/>
                <w:vertAlign w:val="superscript"/>
              </w:rPr>
              <w:t>*</w:t>
            </w:r>
          </w:p>
        </w:tc>
      </w:tr>
      <w:tr w:rsidR="002437BB" w:rsidRPr="001D0383" w14:paraId="6C14B189" w14:textId="77777777" w:rsidTr="000C2603">
        <w:tc>
          <w:tcPr>
            <w:tcW w:w="5000" w:type="pct"/>
            <w:gridSpan w:val="9"/>
          </w:tcPr>
          <w:p w14:paraId="1A849A00"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hAnsi="Times New Roman" w:cs="Times New Roman"/>
                <w:color w:val="000000" w:themeColor="text1"/>
              </w:rPr>
              <w:t>Smoking</w:t>
            </w:r>
          </w:p>
        </w:tc>
      </w:tr>
      <w:tr w:rsidR="001D0383" w:rsidRPr="001D0383" w14:paraId="09C68106" w14:textId="77777777" w:rsidTr="000C2603">
        <w:tc>
          <w:tcPr>
            <w:tcW w:w="791" w:type="pct"/>
          </w:tcPr>
          <w:p w14:paraId="70EBD62B"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p>
        </w:tc>
        <w:tc>
          <w:tcPr>
            <w:tcW w:w="485" w:type="pct"/>
          </w:tcPr>
          <w:p w14:paraId="22842423" w14:textId="4FB50D3F"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6" w:author="Author">
              <w:r>
                <w:rPr>
                  <w:rFonts w:ascii="Cambria" w:hAnsi="Cambria" w:cs="Times New Roman"/>
                  <w:color w:val="000000" w:themeColor="text1"/>
                  <w:sz w:val="20"/>
                  <w:szCs w:val="20"/>
                </w:rPr>
                <w:t>ε</w:t>
              </w:r>
            </w:ins>
            <w:del w:id="17"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426B1793" w14:textId="77777777" w:rsidR="002437BB" w:rsidRPr="001D0383" w:rsidRDefault="002437BB" w:rsidP="00D61992">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w:t>
            </w:r>
            <w:r w:rsidR="00D61992" w:rsidRPr="001D0383">
              <w:rPr>
                <w:rFonts w:ascii="Times New Roman" w:hAnsi="Times New Roman" w:cs="Times New Roman"/>
                <w:color w:val="000000" w:themeColor="text1"/>
                <w:sz w:val="22"/>
                <w:szCs w:val="22"/>
              </w:rPr>
              <w:t>1</w:t>
            </w:r>
            <w:r w:rsidRPr="001D0383">
              <w:rPr>
                <w:rFonts w:ascii="Times New Roman" w:hAnsi="Times New Roman" w:cs="Times New Roman"/>
                <w:color w:val="000000" w:themeColor="text1"/>
                <w:sz w:val="22"/>
                <w:szCs w:val="22"/>
              </w:rPr>
              <w:t>0</w:t>
            </w:r>
          </w:p>
        </w:tc>
        <w:tc>
          <w:tcPr>
            <w:tcW w:w="499" w:type="pct"/>
            <w:vAlign w:val="bottom"/>
          </w:tcPr>
          <w:p w14:paraId="21743979" w14:textId="77777777" w:rsidR="002437BB" w:rsidRPr="001D0383" w:rsidRDefault="002437BB" w:rsidP="00D61992">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w:t>
            </w:r>
            <w:r w:rsidR="00D61992" w:rsidRPr="001D0383">
              <w:rPr>
                <w:rFonts w:ascii="Times New Roman" w:hAnsi="Times New Roman" w:cs="Times New Roman"/>
                <w:color w:val="000000" w:themeColor="text1"/>
                <w:sz w:val="22"/>
                <w:szCs w:val="22"/>
              </w:rPr>
              <w:t>23.06</w:t>
            </w:r>
          </w:p>
        </w:tc>
        <w:tc>
          <w:tcPr>
            <w:tcW w:w="381" w:type="pct"/>
            <w:vAlign w:val="bottom"/>
          </w:tcPr>
          <w:p w14:paraId="02CD8CFC"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w:t>
            </w:r>
            <w:r w:rsidR="00D61992" w:rsidRPr="001D0383">
              <w:rPr>
                <w:rFonts w:ascii="Times New Roman" w:hAnsi="Times New Roman" w:cs="Times New Roman"/>
                <w:color w:val="000000" w:themeColor="text1"/>
                <w:sz w:val="22"/>
                <w:szCs w:val="22"/>
              </w:rPr>
              <w:t>82</w:t>
            </w:r>
          </w:p>
        </w:tc>
        <w:tc>
          <w:tcPr>
            <w:tcW w:w="716" w:type="pct"/>
            <w:vAlign w:val="bottom"/>
          </w:tcPr>
          <w:p w14:paraId="22A6519A" w14:textId="6E6D1C15"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D61992" w:rsidRPr="001D0383">
              <w:rPr>
                <w:rFonts w:ascii="Times New Roman" w:hAnsi="Times New Roman" w:cs="Times New Roman"/>
                <w:color w:val="000000" w:themeColor="text1"/>
                <w:sz w:val="22"/>
                <w:szCs w:val="22"/>
              </w:rPr>
              <w:t>31</w:t>
            </w:r>
            <w:r w:rsidR="002437BB" w:rsidRPr="001D0383">
              <w:rPr>
                <w:rFonts w:ascii="Times New Roman" w:hAnsi="Times New Roman" w:cs="Times New Roman"/>
                <w:color w:val="000000" w:themeColor="text1"/>
                <w:sz w:val="22"/>
                <w:szCs w:val="22"/>
              </w:rPr>
              <w:t>4</w:t>
            </w:r>
          </w:p>
        </w:tc>
        <w:tc>
          <w:tcPr>
            <w:tcW w:w="534" w:type="pct"/>
            <w:vAlign w:val="bottom"/>
          </w:tcPr>
          <w:p w14:paraId="6195414F"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w:t>
            </w:r>
            <w:r w:rsidR="00D61992" w:rsidRPr="001D0383">
              <w:rPr>
                <w:rFonts w:ascii="Times New Roman" w:eastAsia="Times New Roman" w:hAnsi="Times New Roman" w:cs="Times New Roman"/>
                <w:color w:val="000000" w:themeColor="text1"/>
                <w:sz w:val="22"/>
                <w:szCs w:val="22"/>
              </w:rPr>
              <w:t>23</w:t>
            </w:r>
            <w:r w:rsidRPr="001D0383">
              <w:rPr>
                <w:rFonts w:ascii="Times New Roman" w:eastAsia="Times New Roman" w:hAnsi="Times New Roman" w:cs="Times New Roman"/>
                <w:color w:val="000000" w:themeColor="text1"/>
                <w:sz w:val="22"/>
                <w:szCs w:val="22"/>
              </w:rPr>
              <w:t>.</w:t>
            </w:r>
            <w:r w:rsidR="00D61992" w:rsidRPr="001D0383">
              <w:rPr>
                <w:rFonts w:ascii="Times New Roman" w:eastAsia="Times New Roman" w:hAnsi="Times New Roman" w:cs="Times New Roman"/>
                <w:color w:val="000000" w:themeColor="text1"/>
                <w:sz w:val="22"/>
                <w:szCs w:val="22"/>
              </w:rPr>
              <w:t>15</w:t>
            </w:r>
          </w:p>
        </w:tc>
        <w:tc>
          <w:tcPr>
            <w:tcW w:w="407" w:type="pct"/>
            <w:vAlign w:val="bottom"/>
          </w:tcPr>
          <w:p w14:paraId="35F765AB"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22.</w:t>
            </w:r>
            <w:r w:rsidR="00D61992" w:rsidRPr="001D0383">
              <w:rPr>
                <w:rFonts w:ascii="Times New Roman" w:eastAsia="Times New Roman" w:hAnsi="Times New Roman" w:cs="Times New Roman"/>
                <w:color w:val="000000" w:themeColor="text1"/>
                <w:sz w:val="22"/>
                <w:szCs w:val="22"/>
              </w:rPr>
              <w:t>72</w:t>
            </w:r>
          </w:p>
        </w:tc>
        <w:tc>
          <w:tcPr>
            <w:tcW w:w="765" w:type="pct"/>
            <w:vAlign w:val="bottom"/>
          </w:tcPr>
          <w:p w14:paraId="6F040F29" w14:textId="75FCC24E"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D61992" w:rsidRPr="001D0383">
              <w:rPr>
                <w:rFonts w:ascii="Times New Roman" w:eastAsia="Times New Roman" w:hAnsi="Times New Roman" w:cs="Times New Roman"/>
                <w:color w:val="000000" w:themeColor="text1"/>
                <w:sz w:val="22"/>
                <w:szCs w:val="22"/>
              </w:rPr>
              <w:t>309</w:t>
            </w:r>
          </w:p>
        </w:tc>
      </w:tr>
      <w:tr w:rsidR="001D0383" w:rsidRPr="001D0383" w14:paraId="0478DED5" w14:textId="77777777" w:rsidTr="000C2603">
        <w:tc>
          <w:tcPr>
            <w:tcW w:w="791" w:type="pct"/>
          </w:tcPr>
          <w:p w14:paraId="1F5070AA"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6BFEE70C" w14:textId="6FCA04EC" w:rsidR="001D30C6" w:rsidRPr="001D0383" w:rsidRDefault="004D6A41"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18" w:author="Author">
              <w:r>
                <w:rPr>
                  <w:rFonts w:ascii="Cambria" w:hAnsi="Cambria" w:cs="Times New Roman"/>
                  <w:color w:val="000000" w:themeColor="text1"/>
                  <w:sz w:val="20"/>
                  <w:szCs w:val="20"/>
                </w:rPr>
                <w:t>ε</w:t>
              </w:r>
            </w:ins>
            <w:del w:id="19" w:author="Author">
              <w:r w:rsidR="001D30C6" w:rsidRPr="001D0383" w:rsidDel="004D6A41">
                <w:rPr>
                  <w:rFonts w:ascii="Symbol" w:hAnsi="Symbol" w:cs="Times New Roman"/>
                  <w:color w:val="000000" w:themeColor="text1"/>
                  <w:sz w:val="20"/>
                  <w:szCs w:val="20"/>
                </w:rPr>
                <w:delText></w:delText>
              </w:r>
            </w:del>
            <w:r w:rsidR="001D30C6" w:rsidRPr="001D0383">
              <w:rPr>
                <w:rFonts w:ascii="Times New Roman" w:eastAsia="Times New Roman" w:hAnsi="Times New Roman" w:cs="Times New Roman"/>
                <w:color w:val="000000" w:themeColor="text1"/>
                <w:sz w:val="22"/>
                <w:szCs w:val="22"/>
              </w:rPr>
              <w:t>4</w:t>
            </w:r>
          </w:p>
        </w:tc>
        <w:tc>
          <w:tcPr>
            <w:tcW w:w="422" w:type="pct"/>
          </w:tcPr>
          <w:p w14:paraId="2CF2A787"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3,392</w:t>
            </w:r>
          </w:p>
        </w:tc>
        <w:tc>
          <w:tcPr>
            <w:tcW w:w="499" w:type="pct"/>
            <w:vAlign w:val="bottom"/>
          </w:tcPr>
          <w:p w14:paraId="7411BCBB"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2.34</w:t>
            </w:r>
          </w:p>
        </w:tc>
        <w:tc>
          <w:tcPr>
            <w:tcW w:w="381" w:type="pct"/>
            <w:vAlign w:val="bottom"/>
          </w:tcPr>
          <w:p w14:paraId="67825834"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21.85</w:t>
            </w:r>
          </w:p>
        </w:tc>
        <w:tc>
          <w:tcPr>
            <w:tcW w:w="716" w:type="pct"/>
            <w:vAlign w:val="bottom"/>
          </w:tcPr>
          <w:p w14:paraId="0E7EAFEA" w14:textId="1849D481" w:rsidR="001D30C6"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1D30C6" w:rsidRPr="001D0383">
              <w:rPr>
                <w:rFonts w:ascii="Times New Roman" w:hAnsi="Times New Roman" w:cs="Times New Roman"/>
                <w:color w:val="000000" w:themeColor="text1"/>
                <w:sz w:val="22"/>
                <w:szCs w:val="22"/>
              </w:rPr>
              <w:t>915</w:t>
            </w:r>
          </w:p>
        </w:tc>
        <w:tc>
          <w:tcPr>
            <w:tcW w:w="534" w:type="pct"/>
            <w:vAlign w:val="bottom"/>
          </w:tcPr>
          <w:p w14:paraId="2D2F6280" w14:textId="1E882626"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3.94</w:t>
            </w:r>
          </w:p>
        </w:tc>
        <w:tc>
          <w:tcPr>
            <w:tcW w:w="407" w:type="pct"/>
            <w:vAlign w:val="bottom"/>
          </w:tcPr>
          <w:p w14:paraId="0DE28EB6"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21.74</w:t>
            </w:r>
          </w:p>
        </w:tc>
        <w:tc>
          <w:tcPr>
            <w:tcW w:w="765" w:type="pct"/>
            <w:vAlign w:val="bottom"/>
          </w:tcPr>
          <w:p w14:paraId="47899729" w14:textId="7A170CDB" w:rsidR="001D30C6"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1D30C6" w:rsidRPr="001D0383">
              <w:rPr>
                <w:rFonts w:ascii="Times New Roman" w:eastAsia="Times New Roman" w:hAnsi="Times New Roman" w:cs="Times New Roman"/>
                <w:color w:val="000000" w:themeColor="text1"/>
                <w:sz w:val="22"/>
                <w:szCs w:val="22"/>
              </w:rPr>
              <w:t>856</w:t>
            </w:r>
          </w:p>
        </w:tc>
      </w:tr>
      <w:tr w:rsidR="001D0383" w:rsidRPr="001D0383" w14:paraId="34D25E29" w14:textId="77777777" w:rsidTr="000C2603">
        <w:tc>
          <w:tcPr>
            <w:tcW w:w="791" w:type="pct"/>
          </w:tcPr>
          <w:p w14:paraId="2C094A2D"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FVC</w:t>
            </w:r>
          </w:p>
        </w:tc>
        <w:tc>
          <w:tcPr>
            <w:tcW w:w="485" w:type="pct"/>
          </w:tcPr>
          <w:p w14:paraId="7B6F6E0C" w14:textId="342BC62D" w:rsidR="001D30C6" w:rsidRPr="001D0383" w:rsidRDefault="004D6A41"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20" w:author="Author">
              <w:r>
                <w:rPr>
                  <w:rFonts w:ascii="Cambria" w:hAnsi="Cambria" w:cs="Times New Roman"/>
                  <w:color w:val="000000" w:themeColor="text1"/>
                  <w:sz w:val="20"/>
                  <w:szCs w:val="20"/>
                </w:rPr>
                <w:t>ε</w:t>
              </w:r>
            </w:ins>
            <w:del w:id="21" w:author="Author">
              <w:r w:rsidR="001D30C6" w:rsidRPr="001D0383" w:rsidDel="004D6A41">
                <w:rPr>
                  <w:rFonts w:ascii="Symbol" w:hAnsi="Symbol" w:cs="Times New Roman"/>
                  <w:color w:val="000000" w:themeColor="text1"/>
                  <w:sz w:val="20"/>
                  <w:szCs w:val="20"/>
                </w:rPr>
                <w:delText></w:delText>
              </w:r>
            </w:del>
            <w:r w:rsidR="001D30C6" w:rsidRPr="001D0383">
              <w:rPr>
                <w:rFonts w:ascii="Times New Roman" w:eastAsia="Times New Roman" w:hAnsi="Times New Roman" w:cs="Times New Roman"/>
                <w:color w:val="000000" w:themeColor="text1"/>
                <w:sz w:val="22"/>
                <w:szCs w:val="22"/>
              </w:rPr>
              <w:t>2</w:t>
            </w:r>
          </w:p>
        </w:tc>
        <w:tc>
          <w:tcPr>
            <w:tcW w:w="422" w:type="pct"/>
          </w:tcPr>
          <w:p w14:paraId="7CDDAA0F"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3,310</w:t>
            </w:r>
          </w:p>
        </w:tc>
        <w:tc>
          <w:tcPr>
            <w:tcW w:w="499" w:type="pct"/>
            <w:vAlign w:val="bottom"/>
          </w:tcPr>
          <w:p w14:paraId="5ED1EA46"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-34.87</w:t>
            </w:r>
          </w:p>
        </w:tc>
        <w:tc>
          <w:tcPr>
            <w:tcW w:w="381" w:type="pct"/>
            <w:vAlign w:val="bottom"/>
          </w:tcPr>
          <w:p w14:paraId="36155DC4"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27.38</w:t>
            </w:r>
          </w:p>
        </w:tc>
        <w:tc>
          <w:tcPr>
            <w:tcW w:w="716" w:type="pct"/>
            <w:vAlign w:val="bottom"/>
          </w:tcPr>
          <w:p w14:paraId="6CBAF5FA" w14:textId="1A5F33E2" w:rsidR="001D30C6"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1D30C6" w:rsidRPr="001D0383">
              <w:rPr>
                <w:rFonts w:ascii="Times New Roman" w:hAnsi="Times New Roman" w:cs="Times New Roman"/>
                <w:color w:val="000000" w:themeColor="text1"/>
                <w:sz w:val="22"/>
                <w:szCs w:val="22"/>
              </w:rPr>
              <w:t>204</w:t>
            </w:r>
          </w:p>
        </w:tc>
        <w:tc>
          <w:tcPr>
            <w:tcW w:w="534" w:type="pct"/>
            <w:vAlign w:val="bottom"/>
          </w:tcPr>
          <w:p w14:paraId="5B7B667D" w14:textId="682C3993"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-34.94</w:t>
            </w:r>
          </w:p>
        </w:tc>
        <w:tc>
          <w:tcPr>
            <w:tcW w:w="407" w:type="pct"/>
            <w:vAlign w:val="bottom"/>
          </w:tcPr>
          <w:p w14:paraId="2817AE31"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27.35</w:t>
            </w:r>
          </w:p>
        </w:tc>
        <w:tc>
          <w:tcPr>
            <w:tcW w:w="765" w:type="pct"/>
            <w:vAlign w:val="bottom"/>
          </w:tcPr>
          <w:p w14:paraId="2F824D0B" w14:textId="730768BF" w:rsidR="001D30C6"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1D30C6" w:rsidRPr="001D0383">
              <w:rPr>
                <w:rFonts w:ascii="Times New Roman" w:eastAsia="Times New Roman" w:hAnsi="Times New Roman" w:cs="Times New Roman"/>
                <w:color w:val="000000" w:themeColor="text1"/>
                <w:sz w:val="22"/>
                <w:szCs w:val="22"/>
              </w:rPr>
              <w:t>203</w:t>
            </w:r>
          </w:p>
        </w:tc>
      </w:tr>
      <w:tr w:rsidR="001D0383" w:rsidRPr="001D0383" w14:paraId="0555164C" w14:textId="77777777" w:rsidTr="000C2603">
        <w:tc>
          <w:tcPr>
            <w:tcW w:w="791" w:type="pct"/>
          </w:tcPr>
          <w:p w14:paraId="05732975"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2E0A29D3" w14:textId="0E5E6A51" w:rsidR="001D30C6" w:rsidRPr="001D0383" w:rsidRDefault="004D6A41"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22" w:author="Author">
              <w:r>
                <w:rPr>
                  <w:rFonts w:ascii="Cambria" w:hAnsi="Cambria" w:cs="Times New Roman"/>
                  <w:color w:val="000000" w:themeColor="text1"/>
                  <w:sz w:val="20"/>
                  <w:szCs w:val="20"/>
                </w:rPr>
                <w:t>ε</w:t>
              </w:r>
            </w:ins>
            <w:del w:id="23" w:author="Author">
              <w:r w:rsidR="001D30C6" w:rsidRPr="001D0383" w:rsidDel="004D6A41">
                <w:rPr>
                  <w:rFonts w:ascii="Symbol" w:hAnsi="Symbol" w:cs="Times New Roman"/>
                  <w:color w:val="000000" w:themeColor="text1"/>
                  <w:sz w:val="20"/>
                  <w:szCs w:val="20"/>
                </w:rPr>
                <w:delText></w:delText>
              </w:r>
            </w:del>
            <w:r w:rsidR="001D30C6" w:rsidRPr="001D0383">
              <w:rPr>
                <w:rFonts w:ascii="Times New Roman" w:eastAsia="Times New Roman" w:hAnsi="Times New Roman" w:cs="Times New Roman"/>
                <w:color w:val="000000" w:themeColor="text1"/>
                <w:sz w:val="22"/>
                <w:szCs w:val="22"/>
              </w:rPr>
              <w:t>4</w:t>
            </w:r>
          </w:p>
        </w:tc>
        <w:tc>
          <w:tcPr>
            <w:tcW w:w="422" w:type="pct"/>
          </w:tcPr>
          <w:p w14:paraId="56F33F98"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3,392</w:t>
            </w:r>
          </w:p>
        </w:tc>
        <w:tc>
          <w:tcPr>
            <w:tcW w:w="499" w:type="pct"/>
            <w:vAlign w:val="bottom"/>
          </w:tcPr>
          <w:p w14:paraId="4CDB900C"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22.77</w:t>
            </w:r>
          </w:p>
        </w:tc>
        <w:tc>
          <w:tcPr>
            <w:tcW w:w="381" w:type="pct"/>
            <w:vAlign w:val="bottom"/>
          </w:tcPr>
          <w:p w14:paraId="1E31F06E"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26.02</w:t>
            </w:r>
          </w:p>
        </w:tc>
        <w:tc>
          <w:tcPr>
            <w:tcW w:w="716" w:type="pct"/>
            <w:vAlign w:val="bottom"/>
          </w:tcPr>
          <w:p w14:paraId="7CE17E27" w14:textId="08A86FD8" w:rsidR="001D30C6"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1D30C6" w:rsidRPr="001D0383">
              <w:rPr>
                <w:rFonts w:ascii="Times New Roman" w:hAnsi="Times New Roman" w:cs="Times New Roman"/>
                <w:color w:val="000000" w:themeColor="text1"/>
                <w:sz w:val="22"/>
                <w:szCs w:val="22"/>
              </w:rPr>
              <w:t>383</w:t>
            </w:r>
          </w:p>
        </w:tc>
        <w:tc>
          <w:tcPr>
            <w:tcW w:w="534" w:type="pct"/>
            <w:vAlign w:val="bottom"/>
          </w:tcPr>
          <w:p w14:paraId="71B1A855" w14:textId="03A997F8"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23.80</w:t>
            </w:r>
          </w:p>
        </w:tc>
        <w:tc>
          <w:tcPr>
            <w:tcW w:w="407" w:type="pct"/>
            <w:vAlign w:val="bottom"/>
          </w:tcPr>
          <w:p w14:paraId="4793C2FC"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25.99</w:t>
            </w:r>
          </w:p>
        </w:tc>
        <w:tc>
          <w:tcPr>
            <w:tcW w:w="765" w:type="pct"/>
            <w:vAlign w:val="bottom"/>
          </w:tcPr>
          <w:p w14:paraId="0AAC0C00" w14:textId="217972E6" w:rsidR="001D30C6"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1D30C6" w:rsidRPr="001D0383">
              <w:rPr>
                <w:rFonts w:ascii="Times New Roman" w:eastAsia="Times New Roman" w:hAnsi="Times New Roman" w:cs="Times New Roman"/>
                <w:color w:val="000000" w:themeColor="text1"/>
                <w:sz w:val="22"/>
                <w:szCs w:val="22"/>
              </w:rPr>
              <w:t>361</w:t>
            </w:r>
          </w:p>
        </w:tc>
      </w:tr>
      <w:tr w:rsidR="001D0383" w:rsidRPr="001D0383" w14:paraId="1E493CCC" w14:textId="77777777" w:rsidTr="000C2603">
        <w:tc>
          <w:tcPr>
            <w:tcW w:w="791" w:type="pct"/>
          </w:tcPr>
          <w:p w14:paraId="2C45213A"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r w:rsidRPr="001D0383">
              <w:rPr>
                <w:rFonts w:ascii="Times New Roman" w:eastAsia="Times New Roman" w:hAnsi="Times New Roman" w:cs="Times New Roman"/>
                <w:color w:val="000000" w:themeColor="text1"/>
                <w:sz w:val="22"/>
                <w:szCs w:val="22"/>
              </w:rPr>
              <w:t>/FVC</w:t>
            </w:r>
          </w:p>
        </w:tc>
        <w:tc>
          <w:tcPr>
            <w:tcW w:w="485" w:type="pct"/>
          </w:tcPr>
          <w:p w14:paraId="731869B6" w14:textId="57216138" w:rsidR="001D30C6" w:rsidRPr="001D0383" w:rsidRDefault="004D6A41"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24" w:author="Author">
              <w:r>
                <w:rPr>
                  <w:rFonts w:ascii="Cambria" w:hAnsi="Cambria" w:cs="Times New Roman"/>
                  <w:color w:val="000000" w:themeColor="text1"/>
                  <w:sz w:val="20"/>
                  <w:szCs w:val="20"/>
                </w:rPr>
                <w:t>ε</w:t>
              </w:r>
            </w:ins>
            <w:del w:id="25" w:author="Author">
              <w:r w:rsidR="001D30C6" w:rsidRPr="001D0383" w:rsidDel="004D6A41">
                <w:rPr>
                  <w:rFonts w:ascii="Symbol" w:hAnsi="Symbol" w:cs="Times New Roman"/>
                  <w:color w:val="000000" w:themeColor="text1"/>
                  <w:sz w:val="20"/>
                  <w:szCs w:val="20"/>
                </w:rPr>
                <w:delText></w:delText>
              </w:r>
            </w:del>
            <w:r w:rsidR="001D30C6" w:rsidRPr="001D0383">
              <w:rPr>
                <w:rFonts w:ascii="Times New Roman" w:eastAsia="Times New Roman" w:hAnsi="Times New Roman" w:cs="Times New Roman"/>
                <w:color w:val="000000" w:themeColor="text1"/>
                <w:sz w:val="22"/>
                <w:szCs w:val="22"/>
              </w:rPr>
              <w:t>2</w:t>
            </w:r>
          </w:p>
        </w:tc>
        <w:tc>
          <w:tcPr>
            <w:tcW w:w="422" w:type="pct"/>
          </w:tcPr>
          <w:p w14:paraId="0A9C5B70"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3,301</w:t>
            </w:r>
          </w:p>
        </w:tc>
        <w:tc>
          <w:tcPr>
            <w:tcW w:w="499" w:type="pct"/>
            <w:vAlign w:val="bottom"/>
          </w:tcPr>
          <w:p w14:paraId="2B6C95F4"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0.14</w:t>
            </w:r>
          </w:p>
        </w:tc>
        <w:tc>
          <w:tcPr>
            <w:tcW w:w="381" w:type="pct"/>
            <w:vAlign w:val="bottom"/>
          </w:tcPr>
          <w:p w14:paraId="7FC1894E"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0.32</w:t>
            </w:r>
          </w:p>
        </w:tc>
        <w:tc>
          <w:tcPr>
            <w:tcW w:w="716" w:type="pct"/>
            <w:vAlign w:val="bottom"/>
          </w:tcPr>
          <w:p w14:paraId="3EBD631B" w14:textId="7F3EB5B9" w:rsidR="001D30C6"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1D30C6" w:rsidRPr="001D0383">
              <w:rPr>
                <w:rFonts w:ascii="Times New Roman" w:hAnsi="Times New Roman" w:cs="Times New Roman"/>
                <w:color w:val="000000" w:themeColor="text1"/>
                <w:sz w:val="22"/>
                <w:szCs w:val="22"/>
              </w:rPr>
              <w:t>668</w:t>
            </w:r>
          </w:p>
        </w:tc>
        <w:tc>
          <w:tcPr>
            <w:tcW w:w="534" w:type="pct"/>
            <w:vAlign w:val="bottom"/>
          </w:tcPr>
          <w:p w14:paraId="028FE0B3" w14:textId="1C37B739"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0.14 </w:t>
            </w:r>
          </w:p>
        </w:tc>
        <w:tc>
          <w:tcPr>
            <w:tcW w:w="407" w:type="pct"/>
            <w:vAlign w:val="bottom"/>
          </w:tcPr>
          <w:p w14:paraId="64ABD6FE"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0.32</w:t>
            </w:r>
          </w:p>
        </w:tc>
        <w:tc>
          <w:tcPr>
            <w:tcW w:w="765" w:type="pct"/>
            <w:vAlign w:val="bottom"/>
          </w:tcPr>
          <w:p w14:paraId="2F63AF4F" w14:textId="449F4FDB" w:rsidR="001D30C6"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1D30C6" w:rsidRPr="001D0383">
              <w:rPr>
                <w:rFonts w:ascii="Times New Roman" w:eastAsia="Times New Roman" w:hAnsi="Times New Roman" w:cs="Times New Roman"/>
                <w:color w:val="000000" w:themeColor="text1"/>
                <w:sz w:val="22"/>
                <w:szCs w:val="22"/>
              </w:rPr>
              <w:t>665</w:t>
            </w:r>
          </w:p>
        </w:tc>
      </w:tr>
      <w:tr w:rsidR="001D0383" w:rsidRPr="001D0383" w14:paraId="0507A893" w14:textId="77777777" w:rsidTr="000C2603">
        <w:tc>
          <w:tcPr>
            <w:tcW w:w="791" w:type="pct"/>
          </w:tcPr>
          <w:p w14:paraId="7AAE2271"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056C3C12" w14:textId="369B793C" w:rsidR="001D30C6" w:rsidRPr="001D0383" w:rsidRDefault="004D6A41"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26" w:author="Author">
              <w:r>
                <w:rPr>
                  <w:rFonts w:ascii="Cambria" w:hAnsi="Cambria" w:cs="Times New Roman"/>
                  <w:color w:val="000000" w:themeColor="text1"/>
                  <w:sz w:val="20"/>
                  <w:szCs w:val="20"/>
                </w:rPr>
                <w:t>ε</w:t>
              </w:r>
            </w:ins>
            <w:del w:id="27" w:author="Author">
              <w:r w:rsidR="001D30C6" w:rsidRPr="001D0383" w:rsidDel="004D6A41">
                <w:rPr>
                  <w:rFonts w:ascii="Symbol" w:hAnsi="Symbol" w:cs="Times New Roman"/>
                  <w:color w:val="000000" w:themeColor="text1"/>
                  <w:sz w:val="20"/>
                  <w:szCs w:val="20"/>
                </w:rPr>
                <w:delText></w:delText>
              </w:r>
            </w:del>
            <w:r w:rsidR="001D30C6" w:rsidRPr="001D0383">
              <w:rPr>
                <w:rFonts w:ascii="Times New Roman" w:eastAsia="Times New Roman" w:hAnsi="Times New Roman" w:cs="Times New Roman"/>
                <w:color w:val="000000" w:themeColor="text1"/>
                <w:sz w:val="22"/>
                <w:szCs w:val="22"/>
              </w:rPr>
              <w:t>4</w:t>
            </w:r>
          </w:p>
        </w:tc>
        <w:tc>
          <w:tcPr>
            <w:tcW w:w="422" w:type="pct"/>
          </w:tcPr>
          <w:p w14:paraId="24492B20"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3,387</w:t>
            </w:r>
          </w:p>
        </w:tc>
        <w:tc>
          <w:tcPr>
            <w:tcW w:w="499" w:type="pct"/>
            <w:vAlign w:val="bottom"/>
          </w:tcPr>
          <w:p w14:paraId="26082106"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-0.69</w:t>
            </w:r>
          </w:p>
        </w:tc>
        <w:tc>
          <w:tcPr>
            <w:tcW w:w="381" w:type="pct"/>
            <w:vAlign w:val="bottom"/>
          </w:tcPr>
          <w:p w14:paraId="20E7B813" w14:textId="77777777" w:rsidR="001D30C6" w:rsidRPr="001D0383" w:rsidRDefault="001D30C6" w:rsidP="001D30C6">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0.30</w:t>
            </w:r>
          </w:p>
        </w:tc>
        <w:tc>
          <w:tcPr>
            <w:tcW w:w="716" w:type="pct"/>
            <w:vAlign w:val="bottom"/>
          </w:tcPr>
          <w:p w14:paraId="748D8305" w14:textId="2EC758A1" w:rsidR="001D30C6"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1D30C6" w:rsidRPr="001D0383">
              <w:rPr>
                <w:rFonts w:ascii="Times New Roman" w:hAnsi="Times New Roman" w:cs="Times New Roman"/>
                <w:color w:val="000000" w:themeColor="text1"/>
                <w:sz w:val="22"/>
                <w:szCs w:val="22"/>
              </w:rPr>
              <w:t>2</w:t>
            </w:r>
            <w:r>
              <w:rPr>
                <w:rFonts w:ascii="Times New Roman" w:hAnsi="Times New Roman" w:cs="Times New Roman"/>
                <w:color w:val="000000" w:themeColor="text1"/>
                <w:sz w:val="22"/>
                <w:szCs w:val="22"/>
              </w:rPr>
              <w:t>4</w:t>
            </w:r>
            <w:r w:rsidRPr="002C230A">
              <w:rPr>
                <w:rFonts w:ascii="Times New Roman" w:hAnsi="Times New Roman" w:cs="Times New Roman"/>
                <w:color w:val="000000" w:themeColor="text1"/>
                <w:sz w:val="22"/>
                <w:szCs w:val="22"/>
                <w:vertAlign w:val="superscript"/>
              </w:rPr>
              <w:t>*</w:t>
            </w:r>
          </w:p>
        </w:tc>
        <w:tc>
          <w:tcPr>
            <w:tcW w:w="534" w:type="pct"/>
            <w:vAlign w:val="bottom"/>
          </w:tcPr>
          <w:p w14:paraId="73E85A03" w14:textId="207CCD0B"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-0.66 </w:t>
            </w:r>
          </w:p>
        </w:tc>
        <w:tc>
          <w:tcPr>
            <w:tcW w:w="407" w:type="pct"/>
            <w:vAlign w:val="bottom"/>
          </w:tcPr>
          <w:p w14:paraId="33D22764" w14:textId="77777777" w:rsidR="001D30C6" w:rsidRPr="001D0383" w:rsidRDefault="001D30C6" w:rsidP="001D30C6">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0.30</w:t>
            </w:r>
          </w:p>
        </w:tc>
        <w:tc>
          <w:tcPr>
            <w:tcW w:w="765" w:type="pct"/>
            <w:vAlign w:val="bottom"/>
          </w:tcPr>
          <w:p w14:paraId="203DFC60" w14:textId="309FEAB0" w:rsidR="001D30C6"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.0</w:t>
            </w:r>
            <w:r w:rsidR="001D30C6" w:rsidRPr="001D0383">
              <w:rPr>
                <w:rFonts w:ascii="Times New Roman" w:eastAsia="Times New Roman" w:hAnsi="Times New Roman" w:cs="Times New Roman"/>
                <w:color w:val="000000" w:themeColor="text1"/>
                <w:sz w:val="22"/>
                <w:szCs w:val="22"/>
              </w:rPr>
              <w:t>2</w:t>
            </w:r>
            <w:r>
              <w:rPr>
                <w:rFonts w:ascii="Times New Roman" w:eastAsia="Times New Roman" w:hAnsi="Times New Roman" w:cs="Times New Roman"/>
                <w:color w:val="000000" w:themeColor="text1"/>
                <w:sz w:val="22"/>
                <w:szCs w:val="22"/>
              </w:rPr>
              <w:t>9</w:t>
            </w:r>
            <w:r w:rsidRPr="002C230A">
              <w:rPr>
                <w:rFonts w:ascii="Times New Roman" w:hAnsi="Times New Roman" w:cs="Times New Roman"/>
                <w:color w:val="000000" w:themeColor="text1"/>
                <w:sz w:val="22"/>
                <w:szCs w:val="22"/>
                <w:vertAlign w:val="superscript"/>
              </w:rPr>
              <w:t>*</w:t>
            </w:r>
          </w:p>
        </w:tc>
      </w:tr>
      <w:tr w:rsidR="002437BB" w:rsidRPr="001D0383" w14:paraId="0FA9CC77" w14:textId="77777777" w:rsidTr="000C2603">
        <w:tc>
          <w:tcPr>
            <w:tcW w:w="5000" w:type="pct"/>
            <w:gridSpan w:val="9"/>
          </w:tcPr>
          <w:p w14:paraId="11DABDA3"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hAnsi="Times New Roman" w:cs="Times New Roman"/>
                <w:color w:val="000000" w:themeColor="text1"/>
              </w:rPr>
              <w:t>BMI</w:t>
            </w:r>
          </w:p>
        </w:tc>
      </w:tr>
      <w:tr w:rsidR="001D0383" w:rsidRPr="001D0383" w14:paraId="67044083" w14:textId="77777777" w:rsidTr="000C2603">
        <w:tc>
          <w:tcPr>
            <w:tcW w:w="791" w:type="pct"/>
          </w:tcPr>
          <w:p w14:paraId="0015B831"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p>
        </w:tc>
        <w:tc>
          <w:tcPr>
            <w:tcW w:w="485" w:type="pct"/>
          </w:tcPr>
          <w:p w14:paraId="5C47E3CD" w14:textId="0586CF1D"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28" w:author="Author">
              <w:r>
                <w:rPr>
                  <w:rFonts w:ascii="Cambria" w:hAnsi="Cambria" w:cs="Times New Roman"/>
                  <w:color w:val="000000" w:themeColor="text1"/>
                  <w:sz w:val="20"/>
                  <w:szCs w:val="20"/>
                </w:rPr>
                <w:t>ε</w:t>
              </w:r>
            </w:ins>
            <w:del w:id="29"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4CFB0B8F"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3,260</w:t>
            </w:r>
          </w:p>
        </w:tc>
        <w:tc>
          <w:tcPr>
            <w:tcW w:w="499" w:type="pct"/>
          </w:tcPr>
          <w:p w14:paraId="55F75D7E"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-6.97</w:t>
            </w:r>
          </w:p>
        </w:tc>
        <w:tc>
          <w:tcPr>
            <w:tcW w:w="381" w:type="pct"/>
            <w:vAlign w:val="bottom"/>
          </w:tcPr>
          <w:p w14:paraId="0DCA7DDF"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22.62</w:t>
            </w:r>
          </w:p>
        </w:tc>
        <w:tc>
          <w:tcPr>
            <w:tcW w:w="716" w:type="pct"/>
            <w:vAlign w:val="bottom"/>
          </w:tcPr>
          <w:p w14:paraId="2C4B9859" w14:textId="19EFA3FB"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758</w:t>
            </w:r>
          </w:p>
        </w:tc>
        <w:tc>
          <w:tcPr>
            <w:tcW w:w="534" w:type="pct"/>
            <w:vAlign w:val="bottom"/>
          </w:tcPr>
          <w:p w14:paraId="6B205AFB"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-2.87</w:t>
            </w:r>
          </w:p>
        </w:tc>
        <w:tc>
          <w:tcPr>
            <w:tcW w:w="407" w:type="pct"/>
            <w:vAlign w:val="bottom"/>
          </w:tcPr>
          <w:p w14:paraId="534F486B"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22.46</w:t>
            </w:r>
          </w:p>
        </w:tc>
        <w:tc>
          <w:tcPr>
            <w:tcW w:w="765" w:type="pct"/>
            <w:vAlign w:val="bottom"/>
          </w:tcPr>
          <w:p w14:paraId="239A06D1" w14:textId="5DD338A4"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898</w:t>
            </w:r>
          </w:p>
        </w:tc>
      </w:tr>
      <w:tr w:rsidR="001D0383" w:rsidRPr="001D0383" w14:paraId="0C68FD29" w14:textId="77777777" w:rsidTr="000C2603">
        <w:tc>
          <w:tcPr>
            <w:tcW w:w="791" w:type="pct"/>
          </w:tcPr>
          <w:p w14:paraId="292BD176"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110F569D" w14:textId="1FC4369F"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30" w:author="Author">
              <w:r>
                <w:rPr>
                  <w:rFonts w:ascii="Cambria" w:hAnsi="Cambria" w:cs="Times New Roman"/>
                  <w:color w:val="000000" w:themeColor="text1"/>
                  <w:sz w:val="20"/>
                  <w:szCs w:val="20"/>
                </w:rPr>
                <w:t>ε</w:t>
              </w:r>
            </w:ins>
            <w:del w:id="31"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147A8819"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3,352</w:t>
            </w:r>
          </w:p>
        </w:tc>
        <w:tc>
          <w:tcPr>
            <w:tcW w:w="499" w:type="pct"/>
          </w:tcPr>
          <w:p w14:paraId="3BC3F05D"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6.30</w:t>
            </w:r>
          </w:p>
        </w:tc>
        <w:tc>
          <w:tcPr>
            <w:tcW w:w="381" w:type="pct"/>
            <w:vAlign w:val="bottom"/>
          </w:tcPr>
          <w:p w14:paraId="66E8EBFC"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21.88</w:t>
            </w:r>
          </w:p>
        </w:tc>
        <w:tc>
          <w:tcPr>
            <w:tcW w:w="716" w:type="pct"/>
            <w:vAlign w:val="bottom"/>
          </w:tcPr>
          <w:p w14:paraId="10B21856" w14:textId="6A265F20"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773</w:t>
            </w:r>
          </w:p>
        </w:tc>
        <w:tc>
          <w:tcPr>
            <w:tcW w:w="534" w:type="pct"/>
            <w:vAlign w:val="bottom"/>
          </w:tcPr>
          <w:p w14:paraId="1B5C636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3.51</w:t>
            </w:r>
          </w:p>
        </w:tc>
        <w:tc>
          <w:tcPr>
            <w:tcW w:w="407" w:type="pct"/>
            <w:vAlign w:val="bottom"/>
          </w:tcPr>
          <w:p w14:paraId="425E16D2"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21.76</w:t>
            </w:r>
          </w:p>
        </w:tc>
        <w:tc>
          <w:tcPr>
            <w:tcW w:w="765" w:type="pct"/>
            <w:vAlign w:val="bottom"/>
          </w:tcPr>
          <w:p w14:paraId="2E9E5D2B" w14:textId="202BC228"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872</w:t>
            </w:r>
          </w:p>
        </w:tc>
      </w:tr>
      <w:tr w:rsidR="001D0383" w:rsidRPr="001D0383" w14:paraId="197030BC" w14:textId="77777777" w:rsidTr="000C2603">
        <w:tc>
          <w:tcPr>
            <w:tcW w:w="791" w:type="pct"/>
          </w:tcPr>
          <w:p w14:paraId="32C4CCC3"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FVC</w:t>
            </w:r>
          </w:p>
        </w:tc>
        <w:tc>
          <w:tcPr>
            <w:tcW w:w="485" w:type="pct"/>
          </w:tcPr>
          <w:p w14:paraId="42F01787" w14:textId="4570363F"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32" w:author="Author">
              <w:r>
                <w:rPr>
                  <w:rFonts w:ascii="Cambria" w:hAnsi="Cambria" w:cs="Times New Roman"/>
                  <w:color w:val="000000" w:themeColor="text1"/>
                  <w:sz w:val="20"/>
                  <w:szCs w:val="20"/>
                </w:rPr>
                <w:t>ε</w:t>
              </w:r>
            </w:ins>
            <w:del w:id="33"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0FC362D9"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3,269</w:t>
            </w:r>
          </w:p>
        </w:tc>
        <w:tc>
          <w:tcPr>
            <w:tcW w:w="499" w:type="pct"/>
          </w:tcPr>
          <w:p w14:paraId="55B3D946"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-29.79</w:t>
            </w:r>
          </w:p>
        </w:tc>
        <w:tc>
          <w:tcPr>
            <w:tcW w:w="381" w:type="pct"/>
            <w:vAlign w:val="bottom"/>
          </w:tcPr>
          <w:p w14:paraId="6FA34657"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27.78</w:t>
            </w:r>
          </w:p>
        </w:tc>
        <w:tc>
          <w:tcPr>
            <w:tcW w:w="716" w:type="pct"/>
            <w:vAlign w:val="bottom"/>
          </w:tcPr>
          <w:p w14:paraId="65CE77BB" w14:textId="0A906416"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283</w:t>
            </w:r>
          </w:p>
        </w:tc>
        <w:tc>
          <w:tcPr>
            <w:tcW w:w="534" w:type="pct"/>
            <w:vAlign w:val="bottom"/>
          </w:tcPr>
          <w:p w14:paraId="3CD4322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-22.29</w:t>
            </w:r>
          </w:p>
        </w:tc>
        <w:tc>
          <w:tcPr>
            <w:tcW w:w="407" w:type="pct"/>
            <w:vAlign w:val="bottom"/>
          </w:tcPr>
          <w:p w14:paraId="3394C741"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27.32</w:t>
            </w:r>
          </w:p>
        </w:tc>
        <w:tc>
          <w:tcPr>
            <w:tcW w:w="765" w:type="pct"/>
            <w:vAlign w:val="bottom"/>
          </w:tcPr>
          <w:p w14:paraId="6DACCE38" w14:textId="503D3CCD"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415</w:t>
            </w:r>
          </w:p>
        </w:tc>
      </w:tr>
      <w:tr w:rsidR="001D0383" w:rsidRPr="001D0383" w14:paraId="1BD84291" w14:textId="77777777" w:rsidTr="000C2603">
        <w:tc>
          <w:tcPr>
            <w:tcW w:w="791" w:type="pct"/>
          </w:tcPr>
          <w:p w14:paraId="000A4F7A"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2697B11F" w14:textId="7CDDE979"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34" w:author="Author">
              <w:r>
                <w:rPr>
                  <w:rFonts w:ascii="Cambria" w:hAnsi="Cambria" w:cs="Times New Roman"/>
                  <w:color w:val="000000" w:themeColor="text1"/>
                  <w:sz w:val="20"/>
                  <w:szCs w:val="20"/>
                </w:rPr>
                <w:t>ε</w:t>
              </w:r>
            </w:ins>
            <w:del w:id="35"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2472B5C7"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3,357</w:t>
            </w:r>
          </w:p>
        </w:tc>
        <w:tc>
          <w:tcPr>
            <w:tcW w:w="499" w:type="pct"/>
          </w:tcPr>
          <w:p w14:paraId="5FB4474B"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28.48</w:t>
            </w:r>
          </w:p>
        </w:tc>
        <w:tc>
          <w:tcPr>
            <w:tcW w:w="381" w:type="pct"/>
            <w:vAlign w:val="bottom"/>
          </w:tcPr>
          <w:p w14:paraId="221FE456"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26.23</w:t>
            </w:r>
          </w:p>
        </w:tc>
        <w:tc>
          <w:tcPr>
            <w:tcW w:w="716" w:type="pct"/>
            <w:vAlign w:val="bottom"/>
          </w:tcPr>
          <w:p w14:paraId="3C8773C9" w14:textId="6B6BEF8F"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278</w:t>
            </w:r>
          </w:p>
        </w:tc>
        <w:tc>
          <w:tcPr>
            <w:tcW w:w="534" w:type="pct"/>
            <w:vAlign w:val="bottom"/>
          </w:tcPr>
          <w:p w14:paraId="3371B6DE"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23.24</w:t>
            </w:r>
          </w:p>
        </w:tc>
        <w:tc>
          <w:tcPr>
            <w:tcW w:w="407" w:type="pct"/>
            <w:vAlign w:val="bottom"/>
          </w:tcPr>
          <w:p w14:paraId="2C813C1D"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25.82</w:t>
            </w:r>
          </w:p>
        </w:tc>
        <w:tc>
          <w:tcPr>
            <w:tcW w:w="765" w:type="pct"/>
            <w:vAlign w:val="bottom"/>
          </w:tcPr>
          <w:p w14:paraId="74EBF9BA" w14:textId="69541B59"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368</w:t>
            </w:r>
          </w:p>
        </w:tc>
      </w:tr>
      <w:tr w:rsidR="001D0383" w:rsidRPr="001D0383" w14:paraId="4AA8858E" w14:textId="77777777" w:rsidTr="000C2603">
        <w:tc>
          <w:tcPr>
            <w:tcW w:w="791" w:type="pct"/>
          </w:tcPr>
          <w:p w14:paraId="527E8107"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FEV</w:t>
            </w:r>
            <w:r w:rsidRPr="001D0383">
              <w:rPr>
                <w:rFonts w:ascii="Times New Roman" w:eastAsia="Times New Roman" w:hAnsi="Times New Roman" w:cs="Times New Roman"/>
                <w:color w:val="000000" w:themeColor="text1"/>
                <w:sz w:val="22"/>
                <w:szCs w:val="22"/>
                <w:vertAlign w:val="subscript"/>
              </w:rPr>
              <w:t>1</w:t>
            </w:r>
            <w:r w:rsidRPr="001D0383">
              <w:rPr>
                <w:rFonts w:ascii="Times New Roman" w:eastAsia="Times New Roman" w:hAnsi="Times New Roman" w:cs="Times New Roman"/>
                <w:color w:val="000000" w:themeColor="text1"/>
                <w:sz w:val="22"/>
                <w:szCs w:val="22"/>
              </w:rPr>
              <w:t>/FVC</w:t>
            </w:r>
          </w:p>
        </w:tc>
        <w:tc>
          <w:tcPr>
            <w:tcW w:w="485" w:type="pct"/>
          </w:tcPr>
          <w:p w14:paraId="5A28C6E7" w14:textId="6852B7F2"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36" w:author="Author">
              <w:r>
                <w:rPr>
                  <w:rFonts w:ascii="Cambria" w:hAnsi="Cambria" w:cs="Times New Roman"/>
                  <w:color w:val="000000" w:themeColor="text1"/>
                  <w:sz w:val="20"/>
                  <w:szCs w:val="20"/>
                </w:rPr>
                <w:t>ε</w:t>
              </w:r>
            </w:ins>
            <w:del w:id="37"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2</w:t>
            </w:r>
          </w:p>
        </w:tc>
        <w:tc>
          <w:tcPr>
            <w:tcW w:w="422" w:type="pct"/>
          </w:tcPr>
          <w:p w14:paraId="69637231"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3,260</w:t>
            </w:r>
          </w:p>
        </w:tc>
        <w:tc>
          <w:tcPr>
            <w:tcW w:w="499" w:type="pct"/>
          </w:tcPr>
          <w:p w14:paraId="2720BFAF"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0.17 </w:t>
            </w:r>
          </w:p>
        </w:tc>
        <w:tc>
          <w:tcPr>
            <w:tcW w:w="381" w:type="pct"/>
            <w:vAlign w:val="bottom"/>
          </w:tcPr>
          <w:p w14:paraId="2E66560C"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0.32 </w:t>
            </w:r>
          </w:p>
        </w:tc>
        <w:tc>
          <w:tcPr>
            <w:tcW w:w="716" w:type="pct"/>
            <w:vAlign w:val="bottom"/>
          </w:tcPr>
          <w:p w14:paraId="26FFCA0D" w14:textId="4780E337"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2437BB" w:rsidRPr="001D0383">
              <w:rPr>
                <w:rFonts w:ascii="Times New Roman" w:hAnsi="Times New Roman" w:cs="Times New Roman"/>
                <w:color w:val="000000" w:themeColor="text1"/>
                <w:sz w:val="22"/>
                <w:szCs w:val="22"/>
              </w:rPr>
              <w:t>589</w:t>
            </w:r>
          </w:p>
        </w:tc>
        <w:tc>
          <w:tcPr>
            <w:tcW w:w="534" w:type="pct"/>
            <w:vAlign w:val="bottom"/>
          </w:tcPr>
          <w:p w14:paraId="3DF71756"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0.12 </w:t>
            </w:r>
          </w:p>
        </w:tc>
        <w:tc>
          <w:tcPr>
            <w:tcW w:w="407" w:type="pct"/>
            <w:vAlign w:val="bottom"/>
          </w:tcPr>
          <w:p w14:paraId="4B470413"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0.32 </w:t>
            </w:r>
          </w:p>
        </w:tc>
        <w:tc>
          <w:tcPr>
            <w:tcW w:w="765" w:type="pct"/>
            <w:vAlign w:val="bottom"/>
          </w:tcPr>
          <w:p w14:paraId="7E7431D4" w14:textId="3CE07643"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w:t>
            </w:r>
            <w:r w:rsidR="002437BB" w:rsidRPr="001D0383">
              <w:rPr>
                <w:rFonts w:ascii="Times New Roman" w:eastAsia="Times New Roman" w:hAnsi="Times New Roman" w:cs="Times New Roman"/>
                <w:color w:val="000000" w:themeColor="text1"/>
                <w:sz w:val="22"/>
                <w:szCs w:val="22"/>
              </w:rPr>
              <w:t>716</w:t>
            </w:r>
          </w:p>
        </w:tc>
      </w:tr>
      <w:tr w:rsidR="001D0383" w:rsidRPr="001D0383" w14:paraId="3EA442B8" w14:textId="77777777" w:rsidTr="000C2603">
        <w:tc>
          <w:tcPr>
            <w:tcW w:w="791" w:type="pct"/>
          </w:tcPr>
          <w:p w14:paraId="3E187606"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p>
        </w:tc>
        <w:tc>
          <w:tcPr>
            <w:tcW w:w="485" w:type="pct"/>
          </w:tcPr>
          <w:p w14:paraId="4B748B10" w14:textId="4867BBD2" w:rsidR="002437BB" w:rsidRPr="001D0383" w:rsidRDefault="004D6A41"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ins w:id="38" w:author="Author">
              <w:r>
                <w:rPr>
                  <w:rFonts w:ascii="Cambria" w:hAnsi="Cambria" w:cs="Times New Roman"/>
                  <w:color w:val="000000" w:themeColor="text1"/>
                  <w:sz w:val="20"/>
                  <w:szCs w:val="20"/>
                </w:rPr>
                <w:t>ε</w:t>
              </w:r>
            </w:ins>
            <w:del w:id="39" w:author="Author">
              <w:r w:rsidR="002437BB" w:rsidRPr="001D0383" w:rsidDel="004D6A41">
                <w:rPr>
                  <w:rFonts w:ascii="Symbol" w:hAnsi="Symbol" w:cs="Times New Roman"/>
                  <w:color w:val="000000" w:themeColor="text1"/>
                  <w:sz w:val="20"/>
                  <w:szCs w:val="20"/>
                </w:rPr>
                <w:delText></w:delText>
              </w:r>
            </w:del>
            <w:r w:rsidR="002437BB" w:rsidRPr="001D0383">
              <w:rPr>
                <w:rFonts w:ascii="Times New Roman" w:eastAsia="Times New Roman" w:hAnsi="Times New Roman" w:cs="Times New Roman"/>
                <w:color w:val="000000" w:themeColor="text1"/>
                <w:sz w:val="22"/>
                <w:szCs w:val="22"/>
              </w:rPr>
              <w:t>4</w:t>
            </w:r>
          </w:p>
        </w:tc>
        <w:tc>
          <w:tcPr>
            <w:tcW w:w="422" w:type="pct"/>
          </w:tcPr>
          <w:p w14:paraId="5107B835"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3,352</w:t>
            </w:r>
          </w:p>
        </w:tc>
        <w:tc>
          <w:tcPr>
            <w:tcW w:w="499" w:type="pct"/>
          </w:tcPr>
          <w:p w14:paraId="3032A977"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-0.70</w:t>
            </w:r>
          </w:p>
        </w:tc>
        <w:tc>
          <w:tcPr>
            <w:tcW w:w="381" w:type="pct"/>
            <w:vAlign w:val="bottom"/>
          </w:tcPr>
          <w:p w14:paraId="229BF666" w14:textId="77777777" w:rsidR="002437BB" w:rsidRPr="001D0383" w:rsidRDefault="002437BB" w:rsidP="000C2603">
            <w:pPr>
              <w:widowControl w:val="0"/>
              <w:autoSpaceDE w:val="0"/>
              <w:autoSpaceDN w:val="0"/>
              <w:spacing w:line="480" w:lineRule="auto"/>
              <w:jc w:val="both"/>
              <w:rPr>
                <w:rFonts w:ascii="Times New Roman" w:hAnsi="Times New Roman" w:cs="Times New Roman"/>
                <w:color w:val="000000" w:themeColor="text1"/>
                <w:sz w:val="22"/>
                <w:szCs w:val="22"/>
              </w:rPr>
            </w:pPr>
            <w:r w:rsidRPr="001D0383">
              <w:rPr>
                <w:rFonts w:ascii="Times New Roman" w:hAnsi="Times New Roman" w:cs="Times New Roman"/>
                <w:color w:val="000000" w:themeColor="text1"/>
                <w:sz w:val="22"/>
                <w:szCs w:val="22"/>
              </w:rPr>
              <w:t xml:space="preserve">0.30 </w:t>
            </w:r>
          </w:p>
        </w:tc>
        <w:tc>
          <w:tcPr>
            <w:tcW w:w="716" w:type="pct"/>
            <w:vAlign w:val="bottom"/>
          </w:tcPr>
          <w:p w14:paraId="54487B6C" w14:textId="0A25BF8F" w:rsidR="002437BB" w:rsidRPr="001D0383" w:rsidRDefault="0005441E" w:rsidP="00864205">
            <w:pPr>
              <w:widowControl w:val="0"/>
              <w:autoSpaceDE w:val="0"/>
              <w:autoSpaceDN w:val="0"/>
              <w:spacing w:line="48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2437BB" w:rsidRPr="001D0383">
              <w:rPr>
                <w:rFonts w:ascii="Times New Roman" w:hAnsi="Times New Roman" w:cs="Times New Roman"/>
                <w:color w:val="000000" w:themeColor="text1"/>
                <w:sz w:val="22"/>
                <w:szCs w:val="22"/>
              </w:rPr>
              <w:t>2</w:t>
            </w:r>
            <w:r>
              <w:rPr>
                <w:rFonts w:ascii="Times New Roman" w:hAnsi="Times New Roman" w:cs="Times New Roman"/>
                <w:color w:val="000000" w:themeColor="text1"/>
                <w:sz w:val="22"/>
                <w:szCs w:val="22"/>
              </w:rPr>
              <w:t>1</w:t>
            </w:r>
            <w:r w:rsidRPr="002C230A">
              <w:rPr>
                <w:rFonts w:ascii="Times New Roman" w:hAnsi="Times New Roman" w:cs="Times New Roman"/>
                <w:color w:val="000000" w:themeColor="text1"/>
                <w:sz w:val="22"/>
                <w:szCs w:val="22"/>
                <w:vertAlign w:val="superscript"/>
              </w:rPr>
              <w:t>*</w:t>
            </w:r>
          </w:p>
        </w:tc>
        <w:tc>
          <w:tcPr>
            <w:tcW w:w="534" w:type="pct"/>
            <w:vAlign w:val="bottom"/>
          </w:tcPr>
          <w:p w14:paraId="7BB3CC4D"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-0.64 </w:t>
            </w:r>
          </w:p>
        </w:tc>
        <w:tc>
          <w:tcPr>
            <w:tcW w:w="407" w:type="pct"/>
            <w:vAlign w:val="bottom"/>
          </w:tcPr>
          <w:p w14:paraId="3BB19FA8" w14:textId="77777777" w:rsidR="002437BB" w:rsidRPr="001D0383" w:rsidRDefault="002437BB" w:rsidP="000C2603">
            <w:pPr>
              <w:widowControl w:val="0"/>
              <w:autoSpaceDE w:val="0"/>
              <w:autoSpaceDN w:val="0"/>
              <w:spacing w:line="480" w:lineRule="auto"/>
              <w:jc w:val="both"/>
              <w:rPr>
                <w:rFonts w:ascii="Times New Roman" w:eastAsia="Times New Roman" w:hAnsi="Times New Roman" w:cs="Times New Roman"/>
                <w:color w:val="000000" w:themeColor="text1"/>
                <w:sz w:val="22"/>
                <w:szCs w:val="22"/>
              </w:rPr>
            </w:pPr>
            <w:r w:rsidRPr="001D0383">
              <w:rPr>
                <w:rFonts w:ascii="Times New Roman" w:eastAsia="Times New Roman" w:hAnsi="Times New Roman" w:cs="Times New Roman"/>
                <w:color w:val="000000" w:themeColor="text1"/>
                <w:sz w:val="22"/>
                <w:szCs w:val="22"/>
              </w:rPr>
              <w:t xml:space="preserve">0.30 </w:t>
            </w:r>
          </w:p>
        </w:tc>
        <w:tc>
          <w:tcPr>
            <w:tcW w:w="765" w:type="pct"/>
            <w:vAlign w:val="bottom"/>
          </w:tcPr>
          <w:p w14:paraId="2846C946" w14:textId="60877ED1" w:rsidR="002437BB" w:rsidRPr="001D0383" w:rsidRDefault="0005441E" w:rsidP="00864205">
            <w:pPr>
              <w:widowControl w:val="0"/>
              <w:autoSpaceDE w:val="0"/>
              <w:autoSpaceDN w:val="0"/>
              <w:spacing w:line="480" w:lineRule="auto"/>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.0</w:t>
            </w:r>
            <w:r w:rsidR="002437BB" w:rsidRPr="001D0383">
              <w:rPr>
                <w:rFonts w:ascii="Times New Roman" w:eastAsia="Times New Roman" w:hAnsi="Times New Roman" w:cs="Times New Roman"/>
                <w:color w:val="000000" w:themeColor="text1"/>
                <w:sz w:val="22"/>
                <w:szCs w:val="22"/>
              </w:rPr>
              <w:t>33</w:t>
            </w:r>
            <w:r w:rsidRPr="002C230A">
              <w:rPr>
                <w:rFonts w:ascii="Times New Roman" w:hAnsi="Times New Roman" w:cs="Times New Roman"/>
                <w:color w:val="000000" w:themeColor="text1"/>
                <w:sz w:val="22"/>
                <w:szCs w:val="22"/>
                <w:vertAlign w:val="superscript"/>
              </w:rPr>
              <w:t>*</w:t>
            </w:r>
          </w:p>
        </w:tc>
      </w:tr>
    </w:tbl>
    <w:p w14:paraId="3EA060D7" w14:textId="00AA8E3E" w:rsidR="002437BB" w:rsidRPr="001D0383" w:rsidRDefault="002437BB" w:rsidP="002437BB">
      <w:pPr>
        <w:spacing w:line="480" w:lineRule="auto"/>
        <w:rPr>
          <w:rFonts w:ascii="Times New Roman" w:hAnsi="Times New Roman" w:cs="Times New Roman"/>
          <w:color w:val="000000" w:themeColor="text1"/>
        </w:rPr>
      </w:pPr>
      <w:r w:rsidRPr="001D0383">
        <w:rPr>
          <w:rFonts w:ascii="Times New Roman" w:hAnsi="Times New Roman" w:cs="Times New Roman"/>
          <w:color w:val="000000" w:themeColor="text1"/>
        </w:rPr>
        <w:lastRenderedPageBreak/>
        <w:t xml:space="preserve">The </w:t>
      </w:r>
      <w:ins w:id="40" w:author="Author">
        <w:r w:rsidR="004D6A41">
          <w:rPr>
            <w:rFonts w:ascii="Cambria" w:hAnsi="Cambria" w:cs="Times New Roman"/>
            <w:color w:val="000000" w:themeColor="text1"/>
            <w:sz w:val="20"/>
            <w:szCs w:val="20"/>
          </w:rPr>
          <w:t>ε</w:t>
        </w:r>
      </w:ins>
      <w:del w:id="41" w:author="Author">
        <w:r w:rsidRPr="001D0383" w:rsidDel="004D6A41">
          <w:rPr>
            <w:rFonts w:ascii="Symbol" w:hAnsi="Symbol" w:cs="Times New Roman"/>
            <w:color w:val="000000" w:themeColor="text1"/>
            <w:sz w:val="20"/>
            <w:szCs w:val="20"/>
          </w:rPr>
          <w:delText></w:delText>
        </w:r>
      </w:del>
      <w:r w:rsidRPr="001D0383">
        <w:rPr>
          <w:rFonts w:ascii="Times New Roman" w:hAnsi="Times New Roman" w:cs="Times New Roman"/>
          <w:color w:val="000000" w:themeColor="text1"/>
        </w:rPr>
        <w:t>3/</w:t>
      </w:r>
      <w:ins w:id="42" w:author="Author">
        <w:r w:rsidR="004D6A41">
          <w:rPr>
            <w:rFonts w:ascii="Cambria" w:hAnsi="Cambria" w:cs="Times New Roman"/>
            <w:color w:val="000000" w:themeColor="text1"/>
            <w:sz w:val="20"/>
            <w:szCs w:val="20"/>
          </w:rPr>
          <w:t>ε</w:t>
        </w:r>
      </w:ins>
      <w:bookmarkStart w:id="43" w:name="_GoBack"/>
      <w:bookmarkEnd w:id="43"/>
      <w:del w:id="44" w:author="Author">
        <w:r w:rsidRPr="001D0383" w:rsidDel="004D6A41">
          <w:rPr>
            <w:rFonts w:ascii="Symbol" w:hAnsi="Symbol" w:cs="Times New Roman"/>
            <w:color w:val="000000" w:themeColor="text1"/>
            <w:sz w:val="20"/>
            <w:szCs w:val="20"/>
          </w:rPr>
          <w:delText></w:delText>
        </w:r>
      </w:del>
      <w:r w:rsidRPr="001D0383">
        <w:rPr>
          <w:rFonts w:ascii="Times New Roman" w:hAnsi="Times New Roman" w:cs="Times New Roman"/>
          <w:color w:val="000000" w:themeColor="text1"/>
        </w:rPr>
        <w:t>3 genotype was considered as the reference.</w:t>
      </w:r>
    </w:p>
    <w:p w14:paraId="29AFE356"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Model 1: basic adjustments (age, sex, family groups, and field center) only.</w:t>
      </w:r>
    </w:p>
    <w:p w14:paraId="5BB11BCE"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Model 2: basic adjustments + height, smoking, or BMI</w:t>
      </w:r>
    </w:p>
    <w:p w14:paraId="34848534" w14:textId="77777777" w:rsidR="00FD01B2" w:rsidRPr="001D0383" w:rsidRDefault="00FD01B2" w:rsidP="00FD01B2">
      <w:pPr>
        <w:spacing w:line="480" w:lineRule="auto"/>
        <w:rPr>
          <w:rFonts w:ascii="Times New Roman" w:eastAsia="Times New Roman" w:hAnsi="Times New Roman" w:cs="Times New Roman"/>
          <w:color w:val="000000" w:themeColor="text1"/>
        </w:rPr>
      </w:pPr>
      <w:r w:rsidRPr="001D0383">
        <w:rPr>
          <w:rFonts w:ascii="Times New Roman" w:eastAsia="Times New Roman" w:hAnsi="Times New Roman" w:cs="Times New Roman"/>
          <w:color w:val="000000" w:themeColor="text1"/>
        </w:rPr>
        <w:t xml:space="preserve">Smoking status was defined as </w:t>
      </w:r>
      <w:r w:rsidR="004E3DC2" w:rsidRPr="001D0383">
        <w:rPr>
          <w:rFonts w:ascii="Times New Roman" w:eastAsia="Times New Roman" w:hAnsi="Times New Roman" w:cs="Times New Roman"/>
          <w:color w:val="000000" w:themeColor="text1"/>
        </w:rPr>
        <w:t xml:space="preserve">a cumulative </w:t>
      </w:r>
      <w:r w:rsidRPr="001D0383">
        <w:rPr>
          <w:rFonts w:ascii="Times New Roman" w:eastAsia="Times New Roman" w:hAnsi="Times New Roman" w:cs="Times New Roman"/>
          <w:color w:val="000000" w:themeColor="text1"/>
        </w:rPr>
        <w:t>smok</w:t>
      </w:r>
      <w:r w:rsidR="004E3DC2" w:rsidRPr="001D0383">
        <w:rPr>
          <w:rFonts w:ascii="Times New Roman" w:eastAsia="Times New Roman" w:hAnsi="Times New Roman" w:cs="Times New Roman"/>
          <w:color w:val="000000" w:themeColor="text1"/>
        </w:rPr>
        <w:t>ing history of</w:t>
      </w:r>
      <w:r w:rsidRPr="001D0383">
        <w:rPr>
          <w:rFonts w:ascii="Times New Roman" w:eastAsia="Times New Roman" w:hAnsi="Times New Roman" w:cs="Times New Roman"/>
          <w:color w:val="000000" w:themeColor="text1"/>
        </w:rPr>
        <w:t xml:space="preserve"> more than 100 </w:t>
      </w:r>
      <w:r w:rsidRPr="001D0383">
        <w:rPr>
          <w:rFonts w:ascii="Times New Roman" w:hAnsi="Times New Roman" w:cs="Times New Roman"/>
          <w:color w:val="000000" w:themeColor="text1"/>
        </w:rPr>
        <w:t>cigarettes</w:t>
      </w:r>
      <w:r w:rsidRPr="001D0383">
        <w:rPr>
          <w:rFonts w:ascii="Times New Roman" w:eastAsia="Times New Roman" w:hAnsi="Times New Roman" w:cs="Times New Roman"/>
          <w:color w:val="000000" w:themeColor="text1"/>
        </w:rPr>
        <w:t xml:space="preserve">. </w:t>
      </w:r>
    </w:p>
    <w:p w14:paraId="5AF6EDC9"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 xml:space="preserve">The models were fitted for the sample of men and women combined with no stratification by lung disease status. We excluded individuals with missing information on height, smoking, or BMI to match the sample sizes in models 1 and 2. Because of this exclusion, the results in this table for model 1 are slightly different from those in Table 2. </w:t>
      </w:r>
    </w:p>
    <w:p w14:paraId="4E0D2650" w14:textId="77777777" w:rsidR="002437BB" w:rsidRPr="001D0383" w:rsidRDefault="002437BB" w:rsidP="002437BB">
      <w:pPr>
        <w:widowControl w:val="0"/>
        <w:spacing w:line="480" w:lineRule="auto"/>
        <w:jc w:val="both"/>
        <w:rPr>
          <w:rFonts w:ascii="Times New Roman" w:hAnsi="Times New Roman" w:cs="Times New Roman"/>
          <w:color w:val="000000" w:themeColor="text1"/>
        </w:rPr>
      </w:pPr>
      <w:r w:rsidRPr="001D0383">
        <w:rPr>
          <w:rFonts w:ascii="Times New Roman" w:hAnsi="Times New Roman" w:cs="Times New Roman"/>
          <w:color w:val="000000" w:themeColor="text1"/>
        </w:rPr>
        <w:t>The results are qualitatively the same for each sex.</w:t>
      </w:r>
    </w:p>
    <w:p w14:paraId="6983B349" w14:textId="1A6F146E" w:rsidR="002437BB" w:rsidRPr="0005441E" w:rsidRDefault="0005441E" w:rsidP="002437BB">
      <w:pPr>
        <w:widowControl w:val="0"/>
        <w:spacing w:line="480" w:lineRule="auto"/>
        <w:jc w:val="both"/>
        <w:rPr>
          <w:rFonts w:ascii="Times New Roman" w:hAnsi="Times New Roman" w:cs="Times New Roman"/>
          <w:color w:val="000000" w:themeColor="text1"/>
        </w:rPr>
      </w:pPr>
      <w:r w:rsidRPr="00864205">
        <w:rPr>
          <w:rFonts w:ascii="Times New Roman" w:hAnsi="Times New Roman" w:cs="Times New Roman"/>
          <w:color w:val="000000"/>
          <w:vertAlign w:val="superscript"/>
        </w:rPr>
        <w:t>*</w:t>
      </w:r>
      <w:r w:rsidRPr="00864205">
        <w:rPr>
          <w:rFonts w:ascii="Times New Roman" w:hAnsi="Times New Roman" w:cs="Times New Roman"/>
          <w:color w:val="000000"/>
        </w:rPr>
        <w:t xml:space="preserve"> denotes significant result (</w:t>
      </w:r>
      <w:r w:rsidRPr="00864205">
        <w:rPr>
          <w:rFonts w:ascii="Times New Roman" w:hAnsi="Times New Roman" w:cs="Times New Roman"/>
          <w:i/>
          <w:color w:val="000000"/>
        </w:rPr>
        <w:t>p-value</w:t>
      </w:r>
      <w:r w:rsidRPr="00864205">
        <w:rPr>
          <w:rFonts w:ascii="Times New Roman" w:hAnsi="Times New Roman" w:cs="Times New Roman"/>
          <w:color w:val="000000"/>
        </w:rPr>
        <w:t xml:space="preserve"> &lt; 0.05).</w:t>
      </w:r>
    </w:p>
    <w:sectPr w:rsidR="002437BB" w:rsidRPr="0005441E" w:rsidSect="005270B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4A47A" w14:textId="77777777" w:rsidR="00961691" w:rsidRDefault="00961691" w:rsidP="00D45244">
      <w:r>
        <w:separator/>
      </w:r>
    </w:p>
  </w:endnote>
  <w:endnote w:type="continuationSeparator" w:id="0">
    <w:p w14:paraId="3ED54242" w14:textId="77777777" w:rsidR="00961691" w:rsidRDefault="00961691"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A632B" w14:textId="77777777" w:rsidR="00D45244" w:rsidRDefault="00D452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10C8" w14:textId="77777777" w:rsidR="00D45244" w:rsidRDefault="00D45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63058" w14:textId="77777777" w:rsidR="00D45244" w:rsidRDefault="00D45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8383E" w14:textId="77777777" w:rsidR="00961691" w:rsidRDefault="00961691" w:rsidP="00D45244">
      <w:r>
        <w:separator/>
      </w:r>
    </w:p>
  </w:footnote>
  <w:footnote w:type="continuationSeparator" w:id="0">
    <w:p w14:paraId="1DFDBB0B" w14:textId="77777777" w:rsidR="00961691" w:rsidRDefault="00961691" w:rsidP="00D45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17536" w14:textId="77777777" w:rsidR="00D45244" w:rsidRDefault="00D45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9EDAC" w14:textId="77777777" w:rsidR="00D45244" w:rsidRDefault="00D45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D508" w14:textId="77777777" w:rsidR="00D45244" w:rsidRDefault="00D45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1C"/>
    <w:rsid w:val="00050721"/>
    <w:rsid w:val="0005441E"/>
    <w:rsid w:val="00055CD1"/>
    <w:rsid w:val="00067DDC"/>
    <w:rsid w:val="000B20EB"/>
    <w:rsid w:val="000C2603"/>
    <w:rsid w:val="000D31F3"/>
    <w:rsid w:val="000D715B"/>
    <w:rsid w:val="000F4DEE"/>
    <w:rsid w:val="001034D3"/>
    <w:rsid w:val="0010651A"/>
    <w:rsid w:val="00107566"/>
    <w:rsid w:val="001109D1"/>
    <w:rsid w:val="0011372B"/>
    <w:rsid w:val="001175D8"/>
    <w:rsid w:val="00136854"/>
    <w:rsid w:val="001518A2"/>
    <w:rsid w:val="001C400F"/>
    <w:rsid w:val="001C4C6D"/>
    <w:rsid w:val="001D0383"/>
    <w:rsid w:val="001D30C6"/>
    <w:rsid w:val="001E1D84"/>
    <w:rsid w:val="002043C5"/>
    <w:rsid w:val="00225290"/>
    <w:rsid w:val="002437BB"/>
    <w:rsid w:val="0025083F"/>
    <w:rsid w:val="0025571E"/>
    <w:rsid w:val="00255C68"/>
    <w:rsid w:val="00284ED7"/>
    <w:rsid w:val="002A2F23"/>
    <w:rsid w:val="002C18CC"/>
    <w:rsid w:val="0030494A"/>
    <w:rsid w:val="00360B24"/>
    <w:rsid w:val="0036399C"/>
    <w:rsid w:val="0037114F"/>
    <w:rsid w:val="003A7650"/>
    <w:rsid w:val="003E07D3"/>
    <w:rsid w:val="0044296D"/>
    <w:rsid w:val="00460622"/>
    <w:rsid w:val="0046454D"/>
    <w:rsid w:val="004C6E2E"/>
    <w:rsid w:val="004D0265"/>
    <w:rsid w:val="004D6A41"/>
    <w:rsid w:val="004E3DC2"/>
    <w:rsid w:val="004F3B44"/>
    <w:rsid w:val="005270BA"/>
    <w:rsid w:val="0053350E"/>
    <w:rsid w:val="005368F3"/>
    <w:rsid w:val="00574025"/>
    <w:rsid w:val="00574520"/>
    <w:rsid w:val="00575110"/>
    <w:rsid w:val="005934BA"/>
    <w:rsid w:val="005A36B9"/>
    <w:rsid w:val="005A5AC6"/>
    <w:rsid w:val="005A6320"/>
    <w:rsid w:val="005C4FF5"/>
    <w:rsid w:val="00664AF1"/>
    <w:rsid w:val="00671DB7"/>
    <w:rsid w:val="00684328"/>
    <w:rsid w:val="006B57EB"/>
    <w:rsid w:val="006D5258"/>
    <w:rsid w:val="006F0A1C"/>
    <w:rsid w:val="006F0C02"/>
    <w:rsid w:val="00702E41"/>
    <w:rsid w:val="0075401D"/>
    <w:rsid w:val="00761E46"/>
    <w:rsid w:val="00763DC5"/>
    <w:rsid w:val="00782673"/>
    <w:rsid w:val="00836EEE"/>
    <w:rsid w:val="00864205"/>
    <w:rsid w:val="008A7D78"/>
    <w:rsid w:val="008C15B3"/>
    <w:rsid w:val="008F3A6F"/>
    <w:rsid w:val="008F744E"/>
    <w:rsid w:val="00956895"/>
    <w:rsid w:val="00961691"/>
    <w:rsid w:val="0096173A"/>
    <w:rsid w:val="0097335A"/>
    <w:rsid w:val="00976813"/>
    <w:rsid w:val="00986677"/>
    <w:rsid w:val="00994EE1"/>
    <w:rsid w:val="009B1DC3"/>
    <w:rsid w:val="009B7161"/>
    <w:rsid w:val="009C63FD"/>
    <w:rsid w:val="009D32DC"/>
    <w:rsid w:val="009D3425"/>
    <w:rsid w:val="009E2F6F"/>
    <w:rsid w:val="00A10E18"/>
    <w:rsid w:val="00A413AE"/>
    <w:rsid w:val="00A4762B"/>
    <w:rsid w:val="00A554F4"/>
    <w:rsid w:val="00A563D3"/>
    <w:rsid w:val="00A5683E"/>
    <w:rsid w:val="00A60A98"/>
    <w:rsid w:val="00A614DB"/>
    <w:rsid w:val="00A905FB"/>
    <w:rsid w:val="00AB5691"/>
    <w:rsid w:val="00AF49D9"/>
    <w:rsid w:val="00B009A9"/>
    <w:rsid w:val="00B11EF6"/>
    <w:rsid w:val="00B16359"/>
    <w:rsid w:val="00B41D57"/>
    <w:rsid w:val="00BA43AB"/>
    <w:rsid w:val="00BD7FE1"/>
    <w:rsid w:val="00C361A3"/>
    <w:rsid w:val="00C54A3F"/>
    <w:rsid w:val="00C60231"/>
    <w:rsid w:val="00C753F5"/>
    <w:rsid w:val="00C92041"/>
    <w:rsid w:val="00CA5CBF"/>
    <w:rsid w:val="00CD0F88"/>
    <w:rsid w:val="00CD7F9A"/>
    <w:rsid w:val="00CE0421"/>
    <w:rsid w:val="00D45244"/>
    <w:rsid w:val="00D61992"/>
    <w:rsid w:val="00D6275F"/>
    <w:rsid w:val="00D66B70"/>
    <w:rsid w:val="00D76B2B"/>
    <w:rsid w:val="00DA242E"/>
    <w:rsid w:val="00E51DC0"/>
    <w:rsid w:val="00E874EC"/>
    <w:rsid w:val="00ED0A18"/>
    <w:rsid w:val="00F226B0"/>
    <w:rsid w:val="00F432E1"/>
    <w:rsid w:val="00F577D9"/>
    <w:rsid w:val="00F72672"/>
    <w:rsid w:val="00F75FFE"/>
    <w:rsid w:val="00F85CD1"/>
    <w:rsid w:val="00F93685"/>
    <w:rsid w:val="00FB7B27"/>
    <w:rsid w:val="00FD0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0974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437BB"/>
    <w:rPr>
      <w:color w:val="0000FF"/>
      <w:u w:val="single"/>
    </w:rPr>
  </w:style>
  <w:style w:type="paragraph" w:styleId="BalloonText">
    <w:name w:val="Balloon Text"/>
    <w:basedOn w:val="Normal"/>
    <w:link w:val="BalloonTextChar"/>
    <w:uiPriority w:val="99"/>
    <w:semiHidden/>
    <w:unhideWhenUsed/>
    <w:rsid w:val="00D61992"/>
    <w:rPr>
      <w:rFonts w:ascii="Tahoma" w:hAnsi="Tahoma" w:cs="Tahoma"/>
      <w:sz w:val="16"/>
      <w:szCs w:val="16"/>
    </w:rPr>
  </w:style>
  <w:style w:type="character" w:customStyle="1" w:styleId="BalloonTextChar">
    <w:name w:val="Balloon Text Char"/>
    <w:basedOn w:val="DefaultParagraphFont"/>
    <w:link w:val="BalloonText"/>
    <w:uiPriority w:val="99"/>
    <w:semiHidden/>
    <w:rsid w:val="00D61992"/>
    <w:rPr>
      <w:rFonts w:ascii="Tahoma" w:hAnsi="Tahoma" w:cs="Tahoma"/>
      <w:sz w:val="16"/>
      <w:szCs w:val="16"/>
    </w:rPr>
  </w:style>
  <w:style w:type="paragraph" w:styleId="Revision">
    <w:name w:val="Revision"/>
    <w:hidden/>
    <w:uiPriority w:val="99"/>
    <w:semiHidden/>
    <w:rsid w:val="00C753F5"/>
  </w:style>
  <w:style w:type="character" w:customStyle="1" w:styleId="UnresolvedMention1">
    <w:name w:val="Unresolved Mention1"/>
    <w:basedOn w:val="DefaultParagraphFont"/>
    <w:uiPriority w:val="99"/>
    <w:rsid w:val="006F0C02"/>
    <w:rPr>
      <w:color w:val="808080"/>
      <w:shd w:val="clear" w:color="auto" w:fill="E6E6E6"/>
    </w:rPr>
  </w:style>
  <w:style w:type="paragraph" w:styleId="Header">
    <w:name w:val="header"/>
    <w:basedOn w:val="Normal"/>
    <w:link w:val="HeaderChar"/>
    <w:uiPriority w:val="99"/>
    <w:unhideWhenUsed/>
    <w:rsid w:val="00D45244"/>
    <w:pPr>
      <w:tabs>
        <w:tab w:val="center" w:pos="4680"/>
        <w:tab w:val="right" w:pos="9360"/>
      </w:tabs>
    </w:pPr>
  </w:style>
  <w:style w:type="character" w:customStyle="1" w:styleId="HeaderChar">
    <w:name w:val="Header Char"/>
    <w:basedOn w:val="DefaultParagraphFont"/>
    <w:link w:val="Header"/>
    <w:uiPriority w:val="99"/>
    <w:rsid w:val="00D45244"/>
  </w:style>
  <w:style w:type="paragraph" w:styleId="Footer">
    <w:name w:val="footer"/>
    <w:basedOn w:val="Normal"/>
    <w:link w:val="FooterChar"/>
    <w:uiPriority w:val="99"/>
    <w:unhideWhenUsed/>
    <w:rsid w:val="00D45244"/>
    <w:pPr>
      <w:tabs>
        <w:tab w:val="center" w:pos="4680"/>
        <w:tab w:val="right" w:pos="9360"/>
      </w:tabs>
    </w:pPr>
  </w:style>
  <w:style w:type="character" w:customStyle="1" w:styleId="FooterChar">
    <w:name w:val="Footer Char"/>
    <w:basedOn w:val="DefaultParagraphFont"/>
    <w:link w:val="Footer"/>
    <w:uiPriority w:val="99"/>
    <w:rsid w:val="00D45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1614</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2018-10-24T18:23:00Z</dcterms:created>
  <dcterms:modified xsi:type="dcterms:W3CDTF">2018-10-24T18:24:00Z</dcterms:modified>
</cp:coreProperties>
</file>