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D6B" w:rsidRDefault="004D0D6B" w:rsidP="004D0D6B">
      <w:pPr>
        <w:spacing w:line="480" w:lineRule="auto"/>
        <w:rPr>
          <w:ins w:id="0" w:author="Jarod" w:date="2019-04-21T11:54:00Z"/>
          <w:rFonts w:ascii="Arial" w:hAnsi="Arial" w:cs="Arial"/>
        </w:rPr>
      </w:pPr>
      <w:ins w:id="1" w:author="Jarod" w:date="2019-04-21T11:54:00Z">
        <w:r>
          <w:rPr>
            <w:rFonts w:ascii="Arial" w:hAnsi="Arial" w:cs="Arial"/>
          </w:rPr>
          <w:t>Supplemental Figures</w:t>
        </w:r>
      </w:ins>
    </w:p>
    <w:p w:rsidR="004D0D6B" w:rsidRDefault="004D0D6B" w:rsidP="004D0D6B">
      <w:pPr>
        <w:spacing w:line="480" w:lineRule="auto"/>
        <w:rPr>
          <w:ins w:id="2" w:author="Jarod" w:date="2019-04-21T11:55:00Z"/>
          <w:rFonts w:ascii="Arial" w:hAnsi="Arial" w:cs="Arial"/>
        </w:rPr>
      </w:pPr>
      <w:ins w:id="3" w:author="Jarod" w:date="2019-04-21T11:54:00Z">
        <w:r>
          <w:rPr>
            <w:rFonts w:ascii="Arial" w:hAnsi="Arial" w:cs="Arial"/>
            <w:noProof/>
          </w:rPr>
          <w:drawing>
            <wp:inline distT="0" distB="0" distL="0" distR="0" wp14:anchorId="06E2030A" wp14:editId="279B4FE1">
              <wp:extent cx="1872131" cy="2822307"/>
              <wp:effectExtent l="0" t="0" r="0" b="0"/>
              <wp:docPr id="14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72131" cy="28223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4D0D6B" w:rsidRDefault="004D0D6B" w:rsidP="004D0D6B">
      <w:pPr>
        <w:spacing w:line="480" w:lineRule="auto"/>
        <w:rPr>
          <w:ins w:id="4" w:author="Jarod" w:date="2019-04-21T11:56:00Z"/>
          <w:rFonts w:ascii="Arial" w:hAnsi="Arial" w:cs="Arial"/>
        </w:rPr>
      </w:pPr>
      <w:ins w:id="5" w:author="Jarod" w:date="2019-04-21T11:55:00Z">
        <w:r>
          <w:rPr>
            <w:rFonts w:ascii="Arial" w:hAnsi="Arial" w:cs="Arial"/>
          </w:rPr>
          <w:t>Supplemental Figure 1</w:t>
        </w:r>
        <w:r w:rsidRPr="00D42872">
          <w:rPr>
            <w:rFonts w:ascii="Arial" w:hAnsi="Arial" w:cs="Arial"/>
          </w:rPr>
          <w:t xml:space="preserve"> </w:t>
        </w:r>
      </w:ins>
      <w:ins w:id="6" w:author="Jarod" w:date="2019-04-21T11:57:00Z">
        <w:r>
          <w:rPr>
            <w:rFonts w:ascii="Arial" w:hAnsi="Arial" w:cs="Arial"/>
          </w:rPr>
          <w:t xml:space="preserve">– </w:t>
        </w:r>
      </w:ins>
      <w:ins w:id="7" w:author="Jarod" w:date="2019-04-21T11:55:00Z">
        <w:r>
          <w:rPr>
            <w:rFonts w:ascii="Arial" w:hAnsi="Arial" w:cs="Arial"/>
          </w:rPr>
          <w:t xml:space="preserve">Sensitivity and Specificity of Functional to Anatomic </w:t>
        </w:r>
      </w:ins>
      <w:ins w:id="8" w:author="Jarod" w:date="2019-04-21T11:56:00Z">
        <w:r>
          <w:rPr>
            <w:rFonts w:ascii="Arial" w:hAnsi="Arial" w:cs="Arial"/>
          </w:rPr>
          <w:t>Localization</w:t>
        </w:r>
      </w:ins>
    </w:p>
    <w:p w:rsidR="004D0D6B" w:rsidRDefault="004D0D6B" w:rsidP="004D0D6B">
      <w:pPr>
        <w:spacing w:line="480" w:lineRule="auto"/>
        <w:rPr>
          <w:ins w:id="9" w:author="Jarod" w:date="2019-04-21T11:56:00Z"/>
          <w:rFonts w:ascii="Arial" w:hAnsi="Arial" w:cs="Arial"/>
        </w:rPr>
      </w:pPr>
    </w:p>
    <w:p w:rsidR="004D0D6B" w:rsidRDefault="004D0D6B" w:rsidP="004D0D6B">
      <w:pPr>
        <w:spacing w:line="480" w:lineRule="auto"/>
        <w:rPr>
          <w:ins w:id="10" w:author="Jarod" w:date="2019-04-21T11:56:00Z"/>
          <w:rFonts w:ascii="Arial" w:hAnsi="Arial" w:cs="Arial"/>
        </w:rPr>
      </w:pPr>
      <w:ins w:id="11" w:author="Jarod" w:date="2019-04-21T11:56:00Z">
        <w:r>
          <w:rPr>
            <w:rFonts w:ascii="Arial" w:hAnsi="Arial" w:cs="Arial"/>
            <w:noProof/>
          </w:rPr>
          <w:drawing>
            <wp:inline distT="0" distB="0" distL="0" distR="0" wp14:anchorId="0C543BE4" wp14:editId="168A4271">
              <wp:extent cx="3627398" cy="2182483"/>
              <wp:effectExtent l="0" t="0" r="0" b="8890"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38171" cy="218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4D0D6B" w:rsidRDefault="004D0D6B" w:rsidP="004D0D6B">
      <w:pPr>
        <w:spacing w:line="480" w:lineRule="auto"/>
        <w:rPr>
          <w:ins w:id="12" w:author="Jarod" w:date="2019-04-21T12:18:00Z"/>
          <w:rFonts w:ascii="Arial" w:hAnsi="Arial" w:cs="Arial"/>
        </w:rPr>
      </w:pPr>
      <w:ins w:id="13" w:author="Jarod" w:date="2019-04-21T11:56:00Z">
        <w:r>
          <w:rPr>
            <w:rFonts w:ascii="Arial" w:hAnsi="Arial" w:cs="Arial"/>
          </w:rPr>
          <w:t>Supplemental Figure 2 – Seed-based SM</w:t>
        </w:r>
      </w:ins>
      <w:ins w:id="14" w:author="Jarod" w:date="2019-04-21T11:57:00Z">
        <w:r>
          <w:rPr>
            <w:rFonts w:ascii="Arial" w:hAnsi="Arial" w:cs="Arial"/>
          </w:rPr>
          <w:t>N Map for Subject P</w:t>
        </w:r>
      </w:ins>
    </w:p>
    <w:p w:rsidR="004D0D6B" w:rsidRDefault="004D0D6B" w:rsidP="004D0D6B">
      <w:pPr>
        <w:spacing w:line="480" w:lineRule="auto"/>
        <w:rPr>
          <w:rFonts w:ascii="Arial" w:hAnsi="Arial" w:cs="Arial"/>
        </w:rPr>
      </w:pPr>
      <w:proofErr w:type="gramStart"/>
      <w:ins w:id="15" w:author="Jarod" w:date="2019-04-21T12:18:00Z">
        <w:r>
          <w:rPr>
            <w:rFonts w:ascii="Arial" w:hAnsi="Arial" w:cs="Arial"/>
          </w:rPr>
          <w:lastRenderedPageBreak/>
          <w:t>Seed-based r-fMRI map for Subject P on the surface.</w:t>
        </w:r>
        <w:proofErr w:type="gramEnd"/>
        <w:r>
          <w:rPr>
            <w:rFonts w:ascii="Arial" w:hAnsi="Arial" w:cs="Arial"/>
          </w:rPr>
          <w:t xml:space="preserve"> </w:t>
        </w:r>
      </w:ins>
      <w:ins w:id="16" w:author="Jarod" w:date="2019-04-21T12:19:00Z">
        <w:r>
          <w:rPr>
            <w:rFonts w:ascii="Arial" w:hAnsi="Arial" w:cs="Arial"/>
          </w:rPr>
          <w:t>A</w:t>
        </w:r>
      </w:ins>
      <w:ins w:id="17" w:author="Jarod" w:date="2019-04-21T12:20:00Z">
        <w:r>
          <w:rPr>
            <w:rFonts w:ascii="Arial" w:hAnsi="Arial" w:cs="Arial"/>
          </w:rPr>
          <w:t>n a</w:t>
        </w:r>
      </w:ins>
      <w:ins w:id="18" w:author="Jarod" w:date="2019-04-21T12:19:00Z">
        <w:r>
          <w:rPr>
            <w:rFonts w:ascii="Arial" w:hAnsi="Arial" w:cs="Arial"/>
          </w:rPr>
          <w:t xml:space="preserve">rbitrary threshold of 0.1 </w:t>
        </w:r>
      </w:ins>
      <w:ins w:id="19" w:author="Jarod" w:date="2019-04-21T12:20:00Z">
        <w:r>
          <w:rPr>
            <w:rFonts w:ascii="Arial" w:hAnsi="Arial" w:cs="Arial"/>
          </w:rPr>
          <w:t>for</w:t>
        </w:r>
      </w:ins>
      <w:ins w:id="20" w:author="Jarod" w:date="2019-04-21T12:19:00Z">
        <w:r>
          <w:rPr>
            <w:rFonts w:ascii="Arial" w:hAnsi="Arial" w:cs="Arial"/>
          </w:rPr>
          <w:t xml:space="preserve"> the Fisher transformed correlation coefficient is displayed for visualization.</w:t>
        </w:r>
      </w:ins>
      <w:del w:id="21" w:author="Jarod" w:date="2019-04-21T11:57:00Z">
        <w:r w:rsidDel="007B1A11">
          <w:rPr>
            <w:rFonts w:ascii="Arial" w:hAnsi="Arial" w:cs="Arial"/>
          </w:rPr>
          <w:br w:type="page"/>
        </w:r>
      </w:del>
    </w:p>
    <w:p w:rsidR="0008374B" w:rsidRDefault="0008374B">
      <w:bookmarkStart w:id="22" w:name="_GoBack"/>
      <w:bookmarkEnd w:id="22"/>
    </w:p>
    <w:sectPr w:rsidR="00083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D6B"/>
    <w:rsid w:val="0008374B"/>
    <w:rsid w:val="001C1A83"/>
    <w:rsid w:val="001D4F66"/>
    <w:rsid w:val="00384EDD"/>
    <w:rsid w:val="004D0D6B"/>
    <w:rsid w:val="0052261E"/>
    <w:rsid w:val="005D1946"/>
    <w:rsid w:val="00692B88"/>
    <w:rsid w:val="006C0067"/>
    <w:rsid w:val="00894E52"/>
    <w:rsid w:val="009703B7"/>
    <w:rsid w:val="00AE2A29"/>
    <w:rsid w:val="00B6655A"/>
    <w:rsid w:val="00BD2A2B"/>
    <w:rsid w:val="00C722AD"/>
    <w:rsid w:val="00C940D4"/>
    <w:rsid w:val="00CC542A"/>
    <w:rsid w:val="00D95172"/>
    <w:rsid w:val="00FC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B6655A"/>
    <w:rPr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6655A"/>
    <w:rPr>
      <w:b/>
      <w:bCs/>
    </w:rPr>
  </w:style>
  <w:style w:type="character" w:styleId="Emphasis">
    <w:name w:val="Emphasis"/>
    <w:basedOn w:val="DefaultParagraphFont"/>
    <w:uiPriority w:val="20"/>
    <w:qFormat/>
    <w:rsid w:val="00B6655A"/>
    <w:rPr>
      <w:i/>
      <w:iCs/>
    </w:rPr>
  </w:style>
  <w:style w:type="paragraph" w:styleId="ListParagraph">
    <w:name w:val="List Paragraph"/>
    <w:basedOn w:val="Normal"/>
    <w:qFormat/>
    <w:rsid w:val="00B665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D6B"/>
    <w:rPr>
      <w:rFonts w:ascii="Tahom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B6655A"/>
    <w:rPr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6655A"/>
    <w:rPr>
      <w:b/>
      <w:bCs/>
    </w:rPr>
  </w:style>
  <w:style w:type="character" w:styleId="Emphasis">
    <w:name w:val="Emphasis"/>
    <w:basedOn w:val="DefaultParagraphFont"/>
    <w:uiPriority w:val="20"/>
    <w:qFormat/>
    <w:rsid w:val="00B6655A"/>
    <w:rPr>
      <w:i/>
      <w:iCs/>
    </w:rPr>
  </w:style>
  <w:style w:type="paragraph" w:styleId="ListParagraph">
    <w:name w:val="List Paragraph"/>
    <w:basedOn w:val="Normal"/>
    <w:qFormat/>
    <w:rsid w:val="00B665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D6B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203422</dc:creator>
  <cp:lastModifiedBy>203422</cp:lastModifiedBy>
  <cp:revision>1</cp:revision>
  <dcterms:created xsi:type="dcterms:W3CDTF">2019-05-03T13:33:00Z</dcterms:created>
  <dcterms:modified xsi:type="dcterms:W3CDTF">2019-05-03T13:33:00Z</dcterms:modified>
</cp:coreProperties>
</file>