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0D" w:rsidRPr="008D550D" w:rsidRDefault="008D550D">
      <w:pPr>
        <w:rPr>
          <w:rFonts w:ascii="Georgia" w:hAnsi="Georgia"/>
          <w:b/>
          <w:sz w:val="24"/>
          <w:szCs w:val="24"/>
        </w:rPr>
      </w:pPr>
      <w:del w:id="0" w:author="Huawen" w:date="2015-08-18T11:28:00Z">
        <w:r w:rsidRPr="008D550D" w:rsidDel="00BC74D8">
          <w:rPr>
            <w:rFonts w:ascii="Georgia" w:hAnsi="Georgia"/>
            <w:b/>
            <w:sz w:val="24"/>
            <w:szCs w:val="24"/>
          </w:rPr>
          <w:delText xml:space="preserve">Supplemental </w:delText>
        </w:r>
      </w:del>
      <w:ins w:id="1" w:author="Huawen" w:date="2015-08-18T11:28:00Z">
        <w:r w:rsidR="00BC74D8" w:rsidRPr="008D550D">
          <w:rPr>
            <w:rFonts w:ascii="Georgia" w:hAnsi="Georgia"/>
            <w:b/>
            <w:sz w:val="24"/>
            <w:szCs w:val="24"/>
          </w:rPr>
          <w:t>S</w:t>
        </w:r>
        <w:r w:rsidR="00BC74D8">
          <w:rPr>
            <w:rFonts w:ascii="Georgia" w:hAnsi="Georgia"/>
            <w:b/>
            <w:sz w:val="24"/>
            <w:szCs w:val="24"/>
          </w:rPr>
          <w:t>1</w:t>
        </w:r>
        <w:r w:rsidR="00BC74D8" w:rsidRPr="008D550D">
          <w:rPr>
            <w:rFonts w:ascii="Georgia" w:hAnsi="Georgia"/>
            <w:b/>
            <w:sz w:val="24"/>
            <w:szCs w:val="24"/>
          </w:rPr>
          <w:t xml:space="preserve"> </w:t>
        </w:r>
      </w:ins>
      <w:r w:rsidRPr="008D550D">
        <w:rPr>
          <w:rFonts w:ascii="Georgia" w:hAnsi="Georgia"/>
          <w:b/>
          <w:sz w:val="24"/>
          <w:szCs w:val="24"/>
        </w:rPr>
        <w:t>Table</w:t>
      </w:r>
      <w:del w:id="2" w:author="Huawen" w:date="2015-08-18T11:28:00Z">
        <w:r w:rsidRPr="008D550D" w:rsidDel="00BC74D8">
          <w:rPr>
            <w:rFonts w:ascii="Georgia" w:hAnsi="Georgia"/>
            <w:b/>
            <w:sz w:val="24"/>
            <w:szCs w:val="24"/>
          </w:rPr>
          <w:delText xml:space="preserve"> 1</w:delText>
        </w:r>
      </w:del>
      <w:r w:rsidRPr="008D550D">
        <w:rPr>
          <w:rFonts w:ascii="Georgia" w:hAnsi="Georgia"/>
          <w:b/>
          <w:sz w:val="24"/>
          <w:szCs w:val="24"/>
        </w:rPr>
        <w:t xml:space="preserve">: Linkage of </w:t>
      </w:r>
      <w:r w:rsidRPr="008D550D">
        <w:rPr>
          <w:rFonts w:ascii="Georgia" w:hAnsi="Georgia"/>
          <w:b/>
          <w:i/>
          <w:sz w:val="24"/>
          <w:szCs w:val="24"/>
        </w:rPr>
        <w:t xml:space="preserve">cnk11 </w:t>
      </w:r>
      <w:r w:rsidRPr="008D550D">
        <w:rPr>
          <w:rFonts w:ascii="Georgia" w:hAnsi="Georgia"/>
          <w:b/>
          <w:sz w:val="24"/>
          <w:szCs w:val="24"/>
        </w:rPr>
        <w:t>suppressors</w:t>
      </w:r>
    </w:p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8D550D" w:rsidRPr="008D550D" w:rsidTr="008D550D"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b/>
                <w:sz w:val="24"/>
                <w:szCs w:val="24"/>
              </w:rPr>
            </w:pPr>
            <w:r w:rsidRPr="008D550D">
              <w:rPr>
                <w:rFonts w:ascii="Georgia" w:hAnsi="Georgia"/>
                <w:b/>
                <w:sz w:val="24"/>
                <w:szCs w:val="24"/>
              </w:rPr>
              <w:t>Mutant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b/>
                <w:sz w:val="24"/>
                <w:szCs w:val="24"/>
              </w:rPr>
            </w:pPr>
            <w:r w:rsidRPr="008D550D">
              <w:rPr>
                <w:rFonts w:ascii="Georgia" w:hAnsi="Georgia"/>
                <w:b/>
                <w:sz w:val="24"/>
                <w:szCs w:val="24"/>
              </w:rPr>
              <w:t>wild-type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b/>
                <w:i/>
                <w:sz w:val="24"/>
                <w:szCs w:val="24"/>
              </w:rPr>
            </w:pPr>
            <w:r w:rsidRPr="008D550D">
              <w:rPr>
                <w:rFonts w:ascii="Georgia" w:hAnsi="Georgia"/>
                <w:b/>
                <w:i/>
                <w:sz w:val="24"/>
                <w:szCs w:val="24"/>
              </w:rPr>
              <w:t>pf7; pf8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b/>
                <w:i/>
                <w:sz w:val="24"/>
                <w:szCs w:val="24"/>
              </w:rPr>
            </w:pPr>
            <w:r w:rsidRPr="008D550D">
              <w:rPr>
                <w:rFonts w:ascii="Georgia" w:hAnsi="Georgia"/>
                <w:b/>
                <w:i/>
                <w:sz w:val="24"/>
                <w:szCs w:val="24"/>
              </w:rPr>
              <w:t>pf7; pf8; cnk11-2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b/>
                <w:i/>
                <w:sz w:val="24"/>
                <w:szCs w:val="24"/>
              </w:rPr>
            </w:pPr>
            <w:r w:rsidRPr="008D550D">
              <w:rPr>
                <w:rFonts w:ascii="Georgia" w:hAnsi="Georgia"/>
                <w:b/>
                <w:i/>
                <w:sz w:val="24"/>
                <w:szCs w:val="24"/>
              </w:rPr>
              <w:t>pf7; pf8; cnk11-3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b/>
                <w:i/>
                <w:sz w:val="24"/>
                <w:szCs w:val="24"/>
              </w:rPr>
            </w:pPr>
            <w:r w:rsidRPr="008D550D">
              <w:rPr>
                <w:rFonts w:ascii="Georgia" w:hAnsi="Georgia"/>
                <w:b/>
                <w:i/>
                <w:sz w:val="24"/>
                <w:szCs w:val="24"/>
              </w:rPr>
              <w:t>pf7; pf8; cnk11-4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b/>
                <w:i/>
                <w:sz w:val="24"/>
                <w:szCs w:val="24"/>
              </w:rPr>
            </w:pPr>
            <w:r w:rsidRPr="008D550D">
              <w:rPr>
                <w:rFonts w:ascii="Georgia" w:hAnsi="Georgia"/>
                <w:b/>
                <w:i/>
                <w:sz w:val="24"/>
                <w:szCs w:val="24"/>
              </w:rPr>
              <w:t>pf7; pf8; cnk11-5</w:t>
            </w:r>
          </w:p>
        </w:tc>
      </w:tr>
      <w:tr w:rsidR="008D550D" w:rsidRPr="008D550D" w:rsidTr="008D550D"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b/>
                <w:i/>
                <w:sz w:val="24"/>
                <w:szCs w:val="24"/>
              </w:rPr>
            </w:pPr>
            <w:r w:rsidRPr="008D550D">
              <w:rPr>
                <w:rFonts w:ascii="Georgia" w:hAnsi="Georgia"/>
                <w:b/>
                <w:i/>
                <w:sz w:val="24"/>
                <w:szCs w:val="24"/>
              </w:rPr>
              <w:t>pf7; pf8; cnk11-1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3:3:3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12:0:0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6:0:0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12:0:0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11:0:0</w:t>
            </w:r>
          </w:p>
        </w:tc>
      </w:tr>
      <w:tr w:rsidR="008D550D" w:rsidRPr="008D550D" w:rsidTr="008D550D"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b/>
                <w:i/>
                <w:sz w:val="24"/>
                <w:szCs w:val="24"/>
              </w:rPr>
            </w:pPr>
            <w:r w:rsidRPr="008D550D">
              <w:rPr>
                <w:rFonts w:ascii="Georgia" w:hAnsi="Georgia"/>
                <w:b/>
                <w:i/>
                <w:sz w:val="24"/>
                <w:szCs w:val="24"/>
              </w:rPr>
              <w:t>pf7; pf8; cnk11-2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4:3:2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13:0:0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Not tested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8:0:0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6:0:0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13:0:0</w:t>
            </w:r>
          </w:p>
        </w:tc>
      </w:tr>
      <w:tr w:rsidR="008D550D" w:rsidRPr="008D550D" w:rsidTr="008D550D"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b/>
                <w:i/>
                <w:sz w:val="24"/>
                <w:szCs w:val="24"/>
              </w:rPr>
            </w:pPr>
            <w:r w:rsidRPr="008D550D">
              <w:rPr>
                <w:rFonts w:ascii="Georgia" w:hAnsi="Georgia"/>
                <w:b/>
                <w:i/>
                <w:sz w:val="24"/>
                <w:szCs w:val="24"/>
              </w:rPr>
              <w:t>pf7; pf8; cnk11-3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5:3:3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5:0:0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Not tested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8:0:0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4:0:0</w:t>
            </w:r>
          </w:p>
        </w:tc>
      </w:tr>
      <w:tr w:rsidR="008D550D" w:rsidRPr="008D550D" w:rsidTr="008D550D"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b/>
                <w:i/>
                <w:sz w:val="24"/>
                <w:szCs w:val="24"/>
              </w:rPr>
            </w:pPr>
            <w:r w:rsidRPr="008D550D">
              <w:rPr>
                <w:rFonts w:ascii="Georgia" w:hAnsi="Georgia"/>
                <w:b/>
                <w:i/>
                <w:sz w:val="24"/>
                <w:szCs w:val="24"/>
              </w:rPr>
              <w:t>pf7; pf8; cnk11-4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2:4:4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12:0:0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14:0:0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5:0:0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Not tested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4:0:0</w:t>
            </w:r>
          </w:p>
        </w:tc>
      </w:tr>
      <w:tr w:rsidR="008D550D" w:rsidRPr="008D550D" w:rsidTr="008D550D"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b/>
                <w:i/>
                <w:sz w:val="24"/>
                <w:szCs w:val="24"/>
              </w:rPr>
            </w:pPr>
            <w:r w:rsidRPr="008D550D">
              <w:rPr>
                <w:rFonts w:ascii="Georgia" w:hAnsi="Georgia"/>
                <w:b/>
                <w:i/>
                <w:sz w:val="24"/>
                <w:szCs w:val="24"/>
              </w:rPr>
              <w:t>pf7; pf8; cnk11-5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3:4:3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15:0:0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8:0:0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7:0:0</w:t>
            </w:r>
          </w:p>
        </w:tc>
        <w:tc>
          <w:tcPr>
            <w:tcW w:w="1368" w:type="dxa"/>
          </w:tcPr>
          <w:p w:rsidR="008D550D" w:rsidRPr="008D550D" w:rsidRDefault="008D550D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Not tested</w:t>
            </w:r>
          </w:p>
        </w:tc>
      </w:tr>
    </w:tbl>
    <w:p w:rsidR="00761508" w:rsidRPr="008D550D" w:rsidRDefault="00761508">
      <w:pPr>
        <w:rPr>
          <w:rFonts w:ascii="Georgia" w:hAnsi="Georgia"/>
          <w:sz w:val="24"/>
          <w:szCs w:val="24"/>
        </w:rPr>
      </w:pPr>
    </w:p>
    <w:sectPr w:rsidR="00761508" w:rsidRPr="008D550D" w:rsidSect="007615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>
    <w:useFELayout/>
  </w:compat>
  <w:rsids>
    <w:rsidRoot w:val="008D550D"/>
    <w:rsid w:val="00761508"/>
    <w:rsid w:val="008D550D"/>
    <w:rsid w:val="00BC74D8"/>
    <w:rsid w:val="00C15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5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5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Huawen</dc:creator>
  <cp:lastModifiedBy>Huawen</cp:lastModifiedBy>
  <cp:revision>2</cp:revision>
  <dcterms:created xsi:type="dcterms:W3CDTF">2015-04-30T21:08:00Z</dcterms:created>
  <dcterms:modified xsi:type="dcterms:W3CDTF">2015-08-18T16:28:00Z</dcterms:modified>
</cp:coreProperties>
</file>