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1EAC2" w14:textId="74373511" w:rsidR="002437BB" w:rsidRPr="001D0383" w:rsidRDefault="00574025" w:rsidP="002437BB">
      <w:pPr>
        <w:spacing w:line="480" w:lineRule="auto"/>
        <w:rPr>
          <w:rFonts w:ascii="Times New Roman" w:eastAsia="MS Mincho" w:hAnsi="Times New Roman" w:cs="Times New Roman"/>
          <w:color w:val="000000" w:themeColor="text1"/>
          <w:lang w:eastAsia="ja-JP"/>
        </w:rPr>
      </w:pPr>
      <w:r w:rsidRPr="001D0383">
        <w:rPr>
          <w:rFonts w:ascii="Times New Roman" w:hAnsi="Times New Roman" w:cs="Times New Roman"/>
          <w:b/>
          <w:color w:val="000000" w:themeColor="text1"/>
        </w:rPr>
        <w:t>Supplemental</w:t>
      </w:r>
      <w:r w:rsidRPr="001D0383">
        <w:rPr>
          <w:rFonts w:ascii="Times New Roman" w:hAnsi="Times New Roman" w:cs="Times New Roman"/>
          <w:color w:val="000000" w:themeColor="text1"/>
        </w:rPr>
        <w:t xml:space="preserve"> </w:t>
      </w:r>
      <w:r w:rsidR="002437BB" w:rsidRPr="001D0383">
        <w:rPr>
          <w:rFonts w:ascii="Times New Roman" w:eastAsia="Times New Roman" w:hAnsi="Times New Roman" w:cs="Times New Roman"/>
          <w:b/>
          <w:color w:val="000000" w:themeColor="text1"/>
        </w:rPr>
        <w:t xml:space="preserve">Table </w:t>
      </w:r>
      <w:r w:rsidRPr="001D0383">
        <w:rPr>
          <w:rFonts w:ascii="Times New Roman" w:eastAsia="Times New Roman" w:hAnsi="Times New Roman" w:cs="Times New Roman"/>
          <w:b/>
          <w:color w:val="000000" w:themeColor="text1"/>
        </w:rPr>
        <w:t>3</w:t>
      </w:r>
      <w:r w:rsidR="002437BB" w:rsidRPr="001D0383">
        <w:rPr>
          <w:rFonts w:ascii="Times New Roman" w:eastAsia="Times New Roman" w:hAnsi="Times New Roman" w:cs="Times New Roman"/>
          <w:color w:val="000000" w:themeColor="text1"/>
        </w:rPr>
        <w:t xml:space="preserve">. The role of lipids in the associations of the </w:t>
      </w:r>
      <w:r w:rsidR="002437BB" w:rsidRPr="001D0383">
        <w:rPr>
          <w:rFonts w:ascii="Times New Roman" w:eastAsia="Times New Roman" w:hAnsi="Times New Roman" w:cs="Times New Roman"/>
          <w:i/>
          <w:color w:val="000000" w:themeColor="text1"/>
        </w:rPr>
        <w:t>APOE</w:t>
      </w:r>
      <w:r w:rsidR="002437BB" w:rsidRPr="001D038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ins w:id="0" w:author="Author">
        <w:r w:rsidR="00230141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1" w:author="Author">
        <w:r w:rsidR="006C41F7" w:rsidDel="00230141">
          <w:rPr>
            <w:rFonts w:ascii="Cambria" w:hAnsi="Cambria" w:cs="Times New Roman"/>
            <w:color w:val="000000" w:themeColor="text1"/>
            <w:sz w:val="20"/>
            <w:szCs w:val="20"/>
          </w:rPr>
          <w:delText>ε</w:delText>
        </w:r>
      </w:del>
      <w:r w:rsidR="002437BB" w:rsidRPr="001D0383">
        <w:rPr>
          <w:rFonts w:ascii="Times New Roman" w:eastAsia="Times New Roman" w:hAnsi="Times New Roman" w:cs="Times New Roman"/>
          <w:color w:val="000000" w:themeColor="text1"/>
        </w:rPr>
        <w:t xml:space="preserve">2 and </w:t>
      </w:r>
      <w:ins w:id="2" w:author="Author">
        <w:r w:rsidR="00230141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3" w:author="Author">
        <w:r w:rsidR="006C41F7" w:rsidDel="00230141">
          <w:rPr>
            <w:rFonts w:ascii="Cambria" w:hAnsi="Cambria" w:cs="Times New Roman"/>
            <w:color w:val="000000" w:themeColor="text1"/>
            <w:sz w:val="20"/>
            <w:szCs w:val="20"/>
          </w:rPr>
          <w:delText>ε</w:delText>
        </w:r>
      </w:del>
      <w:r w:rsidR="002437BB" w:rsidRPr="001D0383">
        <w:rPr>
          <w:rFonts w:ascii="Times New Roman" w:eastAsia="Times New Roman" w:hAnsi="Times New Roman" w:cs="Times New Roman"/>
          <w:color w:val="000000" w:themeColor="text1"/>
        </w:rPr>
        <w:t>4 alleles with FEV</w:t>
      </w:r>
      <w:r w:rsidR="002437BB" w:rsidRPr="001D0383">
        <w:rPr>
          <w:rFonts w:ascii="Times New Roman" w:eastAsia="Times New Roman" w:hAnsi="Times New Roman" w:cs="Times New Roman"/>
          <w:color w:val="000000" w:themeColor="text1"/>
          <w:vertAlign w:val="subscript"/>
        </w:rPr>
        <w:t>1</w:t>
      </w:r>
      <w:r w:rsidR="002437BB" w:rsidRPr="001D0383">
        <w:rPr>
          <w:rFonts w:ascii="Times New Roman" w:eastAsia="Times New Roman" w:hAnsi="Times New Roman" w:cs="Times New Roman"/>
          <w:color w:val="000000" w:themeColor="text1"/>
        </w:rPr>
        <w:t>, FVC and FEV</w:t>
      </w:r>
      <w:r w:rsidR="002437BB" w:rsidRPr="001D0383">
        <w:rPr>
          <w:rFonts w:ascii="Times New Roman" w:eastAsia="Times New Roman" w:hAnsi="Times New Roman" w:cs="Times New Roman"/>
          <w:color w:val="000000" w:themeColor="text1"/>
          <w:vertAlign w:val="subscript"/>
        </w:rPr>
        <w:t>1</w:t>
      </w:r>
      <w:r w:rsidR="002437BB" w:rsidRPr="001D0383">
        <w:rPr>
          <w:rFonts w:ascii="Times New Roman" w:eastAsia="Times New Roman" w:hAnsi="Times New Roman" w:cs="Times New Roman"/>
          <w:color w:val="000000" w:themeColor="text1"/>
        </w:rPr>
        <w:t xml:space="preserve">/FVC in the genotyped LLFS participants.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907"/>
        <w:gridCol w:w="789"/>
        <w:gridCol w:w="933"/>
        <w:gridCol w:w="712"/>
        <w:gridCol w:w="1339"/>
        <w:gridCol w:w="999"/>
        <w:gridCol w:w="761"/>
        <w:gridCol w:w="1431"/>
      </w:tblGrid>
      <w:tr w:rsidR="002437BB" w:rsidRPr="001D0383" w14:paraId="26A067B0" w14:textId="77777777" w:rsidTr="000C2603">
        <w:tc>
          <w:tcPr>
            <w:tcW w:w="791" w:type="pct"/>
            <w:vMerge w:val="restart"/>
            <w:vAlign w:val="center"/>
          </w:tcPr>
          <w:p w14:paraId="1F17FC4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Trait</w:t>
            </w:r>
          </w:p>
        </w:tc>
        <w:tc>
          <w:tcPr>
            <w:tcW w:w="485" w:type="pct"/>
            <w:vMerge w:val="restart"/>
            <w:vAlign w:val="center"/>
          </w:tcPr>
          <w:p w14:paraId="7635131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Effect</w:t>
            </w:r>
          </w:p>
          <w:p w14:paraId="6D2B470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allele</w:t>
            </w:r>
          </w:p>
        </w:tc>
        <w:tc>
          <w:tcPr>
            <w:tcW w:w="422" w:type="pct"/>
            <w:vMerge w:val="restart"/>
          </w:tcPr>
          <w:p w14:paraId="304FDAC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596" w:type="pct"/>
            <w:gridSpan w:val="3"/>
            <w:vAlign w:val="center"/>
          </w:tcPr>
          <w:p w14:paraId="028940B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 &amp; Women, Model 1</w:t>
            </w:r>
          </w:p>
        </w:tc>
        <w:tc>
          <w:tcPr>
            <w:tcW w:w="1706" w:type="pct"/>
            <w:gridSpan w:val="3"/>
            <w:vAlign w:val="center"/>
          </w:tcPr>
          <w:p w14:paraId="668565D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 &amp; Women, Model 2</w:t>
            </w:r>
          </w:p>
        </w:tc>
      </w:tr>
      <w:tr w:rsidR="002437BB" w:rsidRPr="001D0383" w14:paraId="0DFD764E" w14:textId="77777777" w:rsidTr="000C2603">
        <w:tc>
          <w:tcPr>
            <w:tcW w:w="791" w:type="pct"/>
            <w:vMerge/>
          </w:tcPr>
          <w:p w14:paraId="72B6841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  <w:vMerge/>
          </w:tcPr>
          <w:p w14:paraId="5EF6F05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22" w:type="pct"/>
            <w:vMerge/>
          </w:tcPr>
          <w:p w14:paraId="426F7FF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99" w:type="pct"/>
          </w:tcPr>
          <w:p w14:paraId="4A8C12D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381" w:type="pct"/>
          </w:tcPr>
          <w:p w14:paraId="7ABAED0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716" w:type="pct"/>
          </w:tcPr>
          <w:p w14:paraId="7025526E" w14:textId="77777777" w:rsidR="002437BB" w:rsidRPr="001D0383" w:rsidRDefault="002437BB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534" w:type="pct"/>
          </w:tcPr>
          <w:p w14:paraId="62D83B1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407" w:type="pct"/>
          </w:tcPr>
          <w:p w14:paraId="1C5F1E2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765" w:type="pct"/>
          </w:tcPr>
          <w:p w14:paraId="08144DE8" w14:textId="77777777" w:rsidR="002437BB" w:rsidRPr="001D0383" w:rsidRDefault="002437BB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2437BB" w:rsidRPr="001D0383" w14:paraId="3929EB1B" w14:textId="77777777" w:rsidTr="000C2603">
        <w:tc>
          <w:tcPr>
            <w:tcW w:w="5000" w:type="pct"/>
            <w:gridSpan w:val="9"/>
          </w:tcPr>
          <w:p w14:paraId="4FB04A9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Total cholesterol (TC)</w:t>
            </w:r>
          </w:p>
        </w:tc>
      </w:tr>
      <w:tr w:rsidR="002437BB" w:rsidRPr="001D0383" w14:paraId="28A01068" w14:textId="77777777" w:rsidTr="000C2603">
        <w:tc>
          <w:tcPr>
            <w:tcW w:w="791" w:type="pct"/>
          </w:tcPr>
          <w:p w14:paraId="182D2E6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85" w:type="pct"/>
          </w:tcPr>
          <w:p w14:paraId="1859AC64" w14:textId="04FBCBA9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5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433727A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3,230</w:t>
            </w:r>
          </w:p>
        </w:tc>
        <w:tc>
          <w:tcPr>
            <w:tcW w:w="499" w:type="pct"/>
            <w:vAlign w:val="bottom"/>
          </w:tcPr>
          <w:p w14:paraId="35FA369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-9.17</w:t>
            </w:r>
          </w:p>
        </w:tc>
        <w:tc>
          <w:tcPr>
            <w:tcW w:w="381" w:type="pct"/>
            <w:vAlign w:val="bottom"/>
          </w:tcPr>
          <w:p w14:paraId="5B0E47A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22.57</w:t>
            </w:r>
          </w:p>
        </w:tc>
        <w:tc>
          <w:tcPr>
            <w:tcW w:w="716" w:type="pct"/>
            <w:vAlign w:val="bottom"/>
          </w:tcPr>
          <w:p w14:paraId="4DDECB79" w14:textId="682B167D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685</w:t>
            </w:r>
          </w:p>
        </w:tc>
        <w:tc>
          <w:tcPr>
            <w:tcW w:w="534" w:type="pct"/>
            <w:vAlign w:val="bottom"/>
          </w:tcPr>
          <w:p w14:paraId="7730AE9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1.34</w:t>
            </w:r>
          </w:p>
        </w:tc>
        <w:tc>
          <w:tcPr>
            <w:tcW w:w="407" w:type="pct"/>
            <w:vAlign w:val="bottom"/>
          </w:tcPr>
          <w:p w14:paraId="21A66AD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22.67</w:t>
            </w:r>
          </w:p>
        </w:tc>
        <w:tc>
          <w:tcPr>
            <w:tcW w:w="765" w:type="pct"/>
            <w:vAlign w:val="bottom"/>
          </w:tcPr>
          <w:p w14:paraId="085E66F2" w14:textId="2A3B3EDA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953</w:t>
            </w:r>
          </w:p>
        </w:tc>
      </w:tr>
      <w:tr w:rsidR="002437BB" w:rsidRPr="001D0383" w14:paraId="1D3F88D5" w14:textId="77777777" w:rsidTr="000C2603">
        <w:tc>
          <w:tcPr>
            <w:tcW w:w="791" w:type="pct"/>
          </w:tcPr>
          <w:p w14:paraId="1FA22BF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2B7E6A52" w14:textId="4AC0B6E2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6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7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2BC1845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3,320</w:t>
            </w:r>
          </w:p>
        </w:tc>
        <w:tc>
          <w:tcPr>
            <w:tcW w:w="499" w:type="pct"/>
            <w:vAlign w:val="bottom"/>
          </w:tcPr>
          <w:p w14:paraId="39FF9C9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3.80</w:t>
            </w:r>
          </w:p>
        </w:tc>
        <w:tc>
          <w:tcPr>
            <w:tcW w:w="381" w:type="pct"/>
            <w:vAlign w:val="bottom"/>
          </w:tcPr>
          <w:p w14:paraId="1E26CDD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21.83</w:t>
            </w:r>
          </w:p>
        </w:tc>
        <w:tc>
          <w:tcPr>
            <w:tcW w:w="716" w:type="pct"/>
            <w:vAlign w:val="bottom"/>
          </w:tcPr>
          <w:p w14:paraId="51B325B7" w14:textId="6285769D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862</w:t>
            </w:r>
          </w:p>
        </w:tc>
        <w:tc>
          <w:tcPr>
            <w:tcW w:w="534" w:type="pct"/>
            <w:vAlign w:val="bottom"/>
          </w:tcPr>
          <w:p w14:paraId="60BAC64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2.18</w:t>
            </w:r>
          </w:p>
        </w:tc>
        <w:tc>
          <w:tcPr>
            <w:tcW w:w="407" w:type="pct"/>
            <w:vAlign w:val="bottom"/>
          </w:tcPr>
          <w:p w14:paraId="78567C9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21.76</w:t>
            </w:r>
          </w:p>
        </w:tc>
        <w:tc>
          <w:tcPr>
            <w:tcW w:w="765" w:type="pct"/>
            <w:vAlign w:val="bottom"/>
          </w:tcPr>
          <w:p w14:paraId="28F6C064" w14:textId="4D83C6E8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920</w:t>
            </w:r>
          </w:p>
        </w:tc>
      </w:tr>
      <w:tr w:rsidR="002437BB" w:rsidRPr="001D0383" w14:paraId="524050B1" w14:textId="77777777" w:rsidTr="000C2603">
        <w:tc>
          <w:tcPr>
            <w:tcW w:w="791" w:type="pct"/>
          </w:tcPr>
          <w:p w14:paraId="2971185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FVC</w:t>
            </w:r>
          </w:p>
        </w:tc>
        <w:tc>
          <w:tcPr>
            <w:tcW w:w="485" w:type="pct"/>
          </w:tcPr>
          <w:p w14:paraId="72BE9318" w14:textId="5E34E78C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8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9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141DFE5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3,239</w:t>
            </w:r>
          </w:p>
        </w:tc>
        <w:tc>
          <w:tcPr>
            <w:tcW w:w="499" w:type="pct"/>
            <w:vAlign w:val="bottom"/>
          </w:tcPr>
          <w:p w14:paraId="5DB3754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-32.10</w:t>
            </w:r>
          </w:p>
        </w:tc>
        <w:tc>
          <w:tcPr>
            <w:tcW w:w="381" w:type="pct"/>
            <w:vAlign w:val="bottom"/>
          </w:tcPr>
          <w:p w14:paraId="48A6C93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27.73</w:t>
            </w:r>
          </w:p>
        </w:tc>
        <w:tc>
          <w:tcPr>
            <w:tcW w:w="716" w:type="pct"/>
            <w:vAlign w:val="bottom"/>
          </w:tcPr>
          <w:p w14:paraId="4181DABC" w14:textId="6A542B81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534" w:type="pct"/>
            <w:vAlign w:val="bottom"/>
          </w:tcPr>
          <w:p w14:paraId="2DB1280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-18.01</w:t>
            </w:r>
          </w:p>
        </w:tc>
        <w:tc>
          <w:tcPr>
            <w:tcW w:w="407" w:type="pct"/>
            <w:vAlign w:val="bottom"/>
          </w:tcPr>
          <w:p w14:paraId="0059643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27.84</w:t>
            </w:r>
          </w:p>
        </w:tc>
        <w:tc>
          <w:tcPr>
            <w:tcW w:w="765" w:type="pct"/>
            <w:vAlign w:val="bottom"/>
          </w:tcPr>
          <w:p w14:paraId="006588DE" w14:textId="73CBA9AD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518</w:t>
            </w:r>
          </w:p>
        </w:tc>
      </w:tr>
      <w:tr w:rsidR="002437BB" w:rsidRPr="001D0383" w14:paraId="2430E8A3" w14:textId="77777777" w:rsidTr="000C2603">
        <w:tc>
          <w:tcPr>
            <w:tcW w:w="791" w:type="pct"/>
          </w:tcPr>
          <w:p w14:paraId="0864665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0EB5DEFC" w14:textId="2EA3D1D5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0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11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72382DC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3,325</w:t>
            </w:r>
          </w:p>
        </w:tc>
        <w:tc>
          <w:tcPr>
            <w:tcW w:w="499" w:type="pct"/>
            <w:vAlign w:val="bottom"/>
          </w:tcPr>
          <w:p w14:paraId="704223E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26.97</w:t>
            </w:r>
          </w:p>
        </w:tc>
        <w:tc>
          <w:tcPr>
            <w:tcW w:w="381" w:type="pct"/>
            <w:vAlign w:val="bottom"/>
          </w:tcPr>
          <w:p w14:paraId="34676C3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26.23</w:t>
            </w:r>
          </w:p>
        </w:tc>
        <w:tc>
          <w:tcPr>
            <w:tcW w:w="716" w:type="pct"/>
            <w:vAlign w:val="bottom"/>
          </w:tcPr>
          <w:p w14:paraId="7EB069F3" w14:textId="1D7AC98F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304</w:t>
            </w:r>
          </w:p>
        </w:tc>
        <w:tc>
          <w:tcPr>
            <w:tcW w:w="534" w:type="pct"/>
            <w:vAlign w:val="bottom"/>
          </w:tcPr>
          <w:p w14:paraId="50DD90E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25.14</w:t>
            </w:r>
          </w:p>
        </w:tc>
        <w:tc>
          <w:tcPr>
            <w:tcW w:w="407" w:type="pct"/>
            <w:vAlign w:val="bottom"/>
          </w:tcPr>
          <w:p w14:paraId="5F0CD10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26.14</w:t>
            </w:r>
          </w:p>
        </w:tc>
        <w:tc>
          <w:tcPr>
            <w:tcW w:w="765" w:type="pct"/>
            <w:vAlign w:val="bottom"/>
          </w:tcPr>
          <w:p w14:paraId="09BC9F1E" w14:textId="4AB74F73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336</w:t>
            </w:r>
          </w:p>
        </w:tc>
      </w:tr>
      <w:tr w:rsidR="002437BB" w:rsidRPr="001D0383" w14:paraId="7688F42A" w14:textId="77777777" w:rsidTr="000C2603">
        <w:tc>
          <w:tcPr>
            <w:tcW w:w="791" w:type="pct"/>
          </w:tcPr>
          <w:p w14:paraId="03598B8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</w:tc>
        <w:tc>
          <w:tcPr>
            <w:tcW w:w="485" w:type="pct"/>
          </w:tcPr>
          <w:p w14:paraId="1D4AC3D7" w14:textId="5DB5A867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2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13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5847C40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3,230</w:t>
            </w:r>
          </w:p>
        </w:tc>
        <w:tc>
          <w:tcPr>
            <w:tcW w:w="499" w:type="pct"/>
            <w:vAlign w:val="bottom"/>
          </w:tcPr>
          <w:p w14:paraId="54373D5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0.13 </w:t>
            </w:r>
          </w:p>
        </w:tc>
        <w:tc>
          <w:tcPr>
            <w:tcW w:w="381" w:type="pct"/>
            <w:vAlign w:val="bottom"/>
          </w:tcPr>
          <w:p w14:paraId="663930C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0.32 </w:t>
            </w:r>
          </w:p>
        </w:tc>
        <w:tc>
          <w:tcPr>
            <w:tcW w:w="716" w:type="pct"/>
            <w:vAlign w:val="bottom"/>
          </w:tcPr>
          <w:p w14:paraId="3B11645D" w14:textId="5D533CDA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679</w:t>
            </w:r>
          </w:p>
        </w:tc>
        <w:tc>
          <w:tcPr>
            <w:tcW w:w="534" w:type="pct"/>
            <w:vAlign w:val="bottom"/>
          </w:tcPr>
          <w:p w14:paraId="2544195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0.14 </w:t>
            </w:r>
          </w:p>
        </w:tc>
        <w:tc>
          <w:tcPr>
            <w:tcW w:w="407" w:type="pct"/>
            <w:vAlign w:val="bottom"/>
          </w:tcPr>
          <w:p w14:paraId="408D7C2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0.33 </w:t>
            </w:r>
          </w:p>
        </w:tc>
        <w:tc>
          <w:tcPr>
            <w:tcW w:w="765" w:type="pct"/>
            <w:vAlign w:val="bottom"/>
          </w:tcPr>
          <w:p w14:paraId="0EE15BBC" w14:textId="3CE13693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678</w:t>
            </w:r>
          </w:p>
        </w:tc>
      </w:tr>
      <w:tr w:rsidR="002437BB" w:rsidRPr="001D0383" w14:paraId="473DAD02" w14:textId="77777777" w:rsidTr="000C2603">
        <w:tc>
          <w:tcPr>
            <w:tcW w:w="791" w:type="pct"/>
          </w:tcPr>
          <w:p w14:paraId="7F0BEA4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0727FC9E" w14:textId="1D0A50F6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4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15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2412E3E3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3,320</w:t>
            </w:r>
          </w:p>
        </w:tc>
        <w:tc>
          <w:tcPr>
            <w:tcW w:w="499" w:type="pct"/>
            <w:vAlign w:val="bottom"/>
          </w:tcPr>
          <w:p w14:paraId="03BD2E9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-0.72 </w:t>
            </w:r>
          </w:p>
        </w:tc>
        <w:tc>
          <w:tcPr>
            <w:tcW w:w="381" w:type="pct"/>
            <w:vAlign w:val="bottom"/>
          </w:tcPr>
          <w:p w14:paraId="0BB045D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0.30 </w:t>
            </w:r>
          </w:p>
        </w:tc>
        <w:tc>
          <w:tcPr>
            <w:tcW w:w="716" w:type="pct"/>
            <w:vAlign w:val="bottom"/>
          </w:tcPr>
          <w:p w14:paraId="047543A6" w14:textId="26F789BC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Pr="003B35E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534" w:type="pct"/>
            <w:vAlign w:val="bottom"/>
          </w:tcPr>
          <w:p w14:paraId="21B0DD4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-0.73 </w:t>
            </w:r>
          </w:p>
        </w:tc>
        <w:tc>
          <w:tcPr>
            <w:tcW w:w="407" w:type="pct"/>
            <w:vAlign w:val="bottom"/>
          </w:tcPr>
          <w:p w14:paraId="1926639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0.30 </w:t>
            </w:r>
          </w:p>
        </w:tc>
        <w:tc>
          <w:tcPr>
            <w:tcW w:w="765" w:type="pct"/>
            <w:vAlign w:val="bottom"/>
          </w:tcPr>
          <w:p w14:paraId="70C81795" w14:textId="1ADC2340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17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2437BB" w:rsidRPr="001D0383" w14:paraId="6E992500" w14:textId="77777777" w:rsidTr="000C2603">
        <w:tc>
          <w:tcPr>
            <w:tcW w:w="5000" w:type="pct"/>
            <w:gridSpan w:val="9"/>
          </w:tcPr>
          <w:p w14:paraId="2423059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Low-density lipoprotein cholesterol (LDL-C)</w:t>
            </w:r>
          </w:p>
        </w:tc>
      </w:tr>
      <w:tr w:rsidR="002437BB" w:rsidRPr="001D0383" w14:paraId="3B4115B1" w14:textId="77777777" w:rsidTr="000C2603">
        <w:tc>
          <w:tcPr>
            <w:tcW w:w="791" w:type="pct"/>
          </w:tcPr>
          <w:p w14:paraId="042D59F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85" w:type="pct"/>
          </w:tcPr>
          <w:p w14:paraId="5AE191BA" w14:textId="7B112113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6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17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1AA0787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3,202</w:t>
            </w:r>
          </w:p>
        </w:tc>
        <w:tc>
          <w:tcPr>
            <w:tcW w:w="499" w:type="pct"/>
          </w:tcPr>
          <w:p w14:paraId="193A5CA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-10.48</w:t>
            </w:r>
          </w:p>
        </w:tc>
        <w:tc>
          <w:tcPr>
            <w:tcW w:w="381" w:type="pct"/>
            <w:vAlign w:val="bottom"/>
          </w:tcPr>
          <w:p w14:paraId="6F0129F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22.64</w:t>
            </w:r>
          </w:p>
        </w:tc>
        <w:tc>
          <w:tcPr>
            <w:tcW w:w="716" w:type="pct"/>
            <w:vAlign w:val="bottom"/>
          </w:tcPr>
          <w:p w14:paraId="1AB3C485" w14:textId="7B4AF579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643</w:t>
            </w:r>
          </w:p>
        </w:tc>
        <w:tc>
          <w:tcPr>
            <w:tcW w:w="534" w:type="pct"/>
            <w:vAlign w:val="bottom"/>
          </w:tcPr>
          <w:p w14:paraId="7D86E96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7.41</w:t>
            </w:r>
          </w:p>
        </w:tc>
        <w:tc>
          <w:tcPr>
            <w:tcW w:w="407" w:type="pct"/>
            <w:vAlign w:val="bottom"/>
          </w:tcPr>
          <w:p w14:paraId="3BB5BC8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22.92</w:t>
            </w:r>
          </w:p>
        </w:tc>
        <w:tc>
          <w:tcPr>
            <w:tcW w:w="765" w:type="pct"/>
            <w:vAlign w:val="bottom"/>
          </w:tcPr>
          <w:p w14:paraId="460EA79D" w14:textId="0328692F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747</w:t>
            </w:r>
          </w:p>
        </w:tc>
      </w:tr>
      <w:tr w:rsidR="002437BB" w:rsidRPr="001D0383" w14:paraId="1D10FDFC" w14:textId="77777777" w:rsidTr="000C2603">
        <w:tc>
          <w:tcPr>
            <w:tcW w:w="791" w:type="pct"/>
          </w:tcPr>
          <w:p w14:paraId="4AE9F11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0BD36F6E" w14:textId="5B2ED61A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18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19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4966818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3,294</w:t>
            </w:r>
          </w:p>
        </w:tc>
        <w:tc>
          <w:tcPr>
            <w:tcW w:w="499" w:type="pct"/>
          </w:tcPr>
          <w:p w14:paraId="7C8455E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9.22</w:t>
            </w:r>
          </w:p>
        </w:tc>
        <w:tc>
          <w:tcPr>
            <w:tcW w:w="381" w:type="pct"/>
            <w:vAlign w:val="bottom"/>
          </w:tcPr>
          <w:p w14:paraId="7BE0B01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21.80</w:t>
            </w:r>
          </w:p>
        </w:tc>
        <w:tc>
          <w:tcPr>
            <w:tcW w:w="716" w:type="pct"/>
            <w:vAlign w:val="bottom"/>
          </w:tcPr>
          <w:p w14:paraId="75D1856D" w14:textId="04FE1E34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672</w:t>
            </w:r>
          </w:p>
        </w:tc>
        <w:tc>
          <w:tcPr>
            <w:tcW w:w="534" w:type="pct"/>
            <w:vAlign w:val="bottom"/>
          </w:tcPr>
          <w:p w14:paraId="01F8A3A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4.92</w:t>
            </w:r>
          </w:p>
        </w:tc>
        <w:tc>
          <w:tcPr>
            <w:tcW w:w="407" w:type="pct"/>
            <w:vAlign w:val="bottom"/>
          </w:tcPr>
          <w:p w14:paraId="3AAB1DA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21.71</w:t>
            </w:r>
          </w:p>
        </w:tc>
        <w:tc>
          <w:tcPr>
            <w:tcW w:w="765" w:type="pct"/>
            <w:vAlign w:val="bottom"/>
          </w:tcPr>
          <w:p w14:paraId="519D5D4C" w14:textId="68871DD1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821</w:t>
            </w:r>
          </w:p>
        </w:tc>
      </w:tr>
      <w:tr w:rsidR="002437BB" w:rsidRPr="001D0383" w14:paraId="3FE02156" w14:textId="77777777" w:rsidTr="000C2603">
        <w:tc>
          <w:tcPr>
            <w:tcW w:w="791" w:type="pct"/>
          </w:tcPr>
          <w:p w14:paraId="2FEC6A1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FVC</w:t>
            </w:r>
          </w:p>
        </w:tc>
        <w:tc>
          <w:tcPr>
            <w:tcW w:w="485" w:type="pct"/>
          </w:tcPr>
          <w:p w14:paraId="1BADC686" w14:textId="2ED89B8F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20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21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74A5CCE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3,211</w:t>
            </w:r>
          </w:p>
        </w:tc>
        <w:tc>
          <w:tcPr>
            <w:tcW w:w="499" w:type="pct"/>
          </w:tcPr>
          <w:p w14:paraId="17B3C6E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-33.41</w:t>
            </w:r>
          </w:p>
        </w:tc>
        <w:tc>
          <w:tcPr>
            <w:tcW w:w="381" w:type="pct"/>
            <w:vAlign w:val="bottom"/>
          </w:tcPr>
          <w:p w14:paraId="66E1D93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27.85</w:t>
            </w:r>
          </w:p>
        </w:tc>
        <w:tc>
          <w:tcPr>
            <w:tcW w:w="716" w:type="pct"/>
            <w:vAlign w:val="bottom"/>
          </w:tcPr>
          <w:p w14:paraId="015607C5" w14:textId="7E785079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230</w:t>
            </w:r>
          </w:p>
        </w:tc>
        <w:tc>
          <w:tcPr>
            <w:tcW w:w="534" w:type="pct"/>
            <w:vAlign w:val="bottom"/>
          </w:tcPr>
          <w:p w14:paraId="5C74B14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-13.77</w:t>
            </w:r>
          </w:p>
        </w:tc>
        <w:tc>
          <w:tcPr>
            <w:tcW w:w="407" w:type="pct"/>
            <w:vAlign w:val="bottom"/>
          </w:tcPr>
          <w:p w14:paraId="03C30C0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28.20</w:t>
            </w:r>
          </w:p>
        </w:tc>
        <w:tc>
          <w:tcPr>
            <w:tcW w:w="765" w:type="pct"/>
            <w:vAlign w:val="bottom"/>
          </w:tcPr>
          <w:p w14:paraId="6CB03B4E" w14:textId="65E38A65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625</w:t>
            </w:r>
          </w:p>
        </w:tc>
      </w:tr>
      <w:tr w:rsidR="002437BB" w:rsidRPr="001D0383" w14:paraId="7E1C5D22" w14:textId="77777777" w:rsidTr="000C2603">
        <w:tc>
          <w:tcPr>
            <w:tcW w:w="791" w:type="pct"/>
          </w:tcPr>
          <w:p w14:paraId="146BBFC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04A8FF7A" w14:textId="46D476F2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22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23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625D980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3,299</w:t>
            </w:r>
          </w:p>
        </w:tc>
        <w:tc>
          <w:tcPr>
            <w:tcW w:w="499" w:type="pct"/>
          </w:tcPr>
          <w:p w14:paraId="3B9F156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33.97</w:t>
            </w:r>
          </w:p>
        </w:tc>
        <w:tc>
          <w:tcPr>
            <w:tcW w:w="381" w:type="pct"/>
            <w:vAlign w:val="bottom"/>
          </w:tcPr>
          <w:p w14:paraId="61059CE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26.21</w:t>
            </w:r>
          </w:p>
        </w:tc>
        <w:tc>
          <w:tcPr>
            <w:tcW w:w="716" w:type="pct"/>
            <w:vAlign w:val="bottom"/>
          </w:tcPr>
          <w:p w14:paraId="2F608356" w14:textId="12398B2C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534" w:type="pct"/>
            <w:vAlign w:val="bottom"/>
          </w:tcPr>
          <w:p w14:paraId="249B500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29.41</w:t>
            </w:r>
          </w:p>
        </w:tc>
        <w:tc>
          <w:tcPr>
            <w:tcW w:w="407" w:type="pct"/>
            <w:vAlign w:val="bottom"/>
          </w:tcPr>
          <w:p w14:paraId="755A424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26.13</w:t>
            </w:r>
          </w:p>
        </w:tc>
        <w:tc>
          <w:tcPr>
            <w:tcW w:w="765" w:type="pct"/>
            <w:vAlign w:val="bottom"/>
          </w:tcPr>
          <w:p w14:paraId="22ADBC45" w14:textId="4D384C3D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260</w:t>
            </w:r>
          </w:p>
        </w:tc>
      </w:tr>
      <w:tr w:rsidR="002437BB" w:rsidRPr="001D0383" w14:paraId="19BFECA6" w14:textId="77777777" w:rsidTr="000C2603">
        <w:tc>
          <w:tcPr>
            <w:tcW w:w="791" w:type="pct"/>
          </w:tcPr>
          <w:p w14:paraId="212DD8C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</w:tc>
        <w:tc>
          <w:tcPr>
            <w:tcW w:w="485" w:type="pct"/>
          </w:tcPr>
          <w:p w14:paraId="76E28589" w14:textId="5FE3EC04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24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25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6B29D5E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3,202</w:t>
            </w:r>
          </w:p>
        </w:tc>
        <w:tc>
          <w:tcPr>
            <w:tcW w:w="499" w:type="pct"/>
          </w:tcPr>
          <w:p w14:paraId="3EFFBF9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0.13 </w:t>
            </w:r>
          </w:p>
        </w:tc>
        <w:tc>
          <w:tcPr>
            <w:tcW w:w="381" w:type="pct"/>
            <w:vAlign w:val="bottom"/>
          </w:tcPr>
          <w:p w14:paraId="746587A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0.33 </w:t>
            </w:r>
          </w:p>
        </w:tc>
        <w:tc>
          <w:tcPr>
            <w:tcW w:w="716" w:type="pct"/>
            <w:vAlign w:val="bottom"/>
          </w:tcPr>
          <w:p w14:paraId="7612DBCD" w14:textId="1B4FE0B3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685</w:t>
            </w:r>
          </w:p>
        </w:tc>
        <w:tc>
          <w:tcPr>
            <w:tcW w:w="534" w:type="pct"/>
            <w:vAlign w:val="bottom"/>
          </w:tcPr>
          <w:p w14:paraId="4C872D4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0.24 </w:t>
            </w:r>
          </w:p>
        </w:tc>
        <w:tc>
          <w:tcPr>
            <w:tcW w:w="407" w:type="pct"/>
            <w:vAlign w:val="bottom"/>
          </w:tcPr>
          <w:p w14:paraId="78E1B71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0.33 </w:t>
            </w:r>
          </w:p>
        </w:tc>
        <w:tc>
          <w:tcPr>
            <w:tcW w:w="765" w:type="pct"/>
            <w:vAlign w:val="bottom"/>
          </w:tcPr>
          <w:p w14:paraId="063AD311" w14:textId="63707243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477</w:t>
            </w:r>
          </w:p>
        </w:tc>
      </w:tr>
      <w:tr w:rsidR="002437BB" w:rsidRPr="001D0383" w14:paraId="61D351A3" w14:textId="77777777" w:rsidTr="000C2603">
        <w:tc>
          <w:tcPr>
            <w:tcW w:w="791" w:type="pct"/>
          </w:tcPr>
          <w:p w14:paraId="72E65BF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0A640840" w14:textId="45E247F2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26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27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3A9D452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3,294</w:t>
            </w:r>
          </w:p>
        </w:tc>
        <w:tc>
          <w:tcPr>
            <w:tcW w:w="499" w:type="pct"/>
          </w:tcPr>
          <w:p w14:paraId="3E72FB6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-0.72 </w:t>
            </w:r>
          </w:p>
        </w:tc>
        <w:tc>
          <w:tcPr>
            <w:tcW w:w="381" w:type="pct"/>
            <w:vAlign w:val="bottom"/>
          </w:tcPr>
          <w:p w14:paraId="5C24740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0.31 </w:t>
            </w:r>
          </w:p>
        </w:tc>
        <w:tc>
          <w:tcPr>
            <w:tcW w:w="716" w:type="pct"/>
            <w:vAlign w:val="bottom"/>
          </w:tcPr>
          <w:p w14:paraId="7D839B1C" w14:textId="6BDC622F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534" w:type="pct"/>
            <w:vAlign w:val="bottom"/>
          </w:tcPr>
          <w:p w14:paraId="3CE28353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-0.75 </w:t>
            </w:r>
          </w:p>
        </w:tc>
        <w:tc>
          <w:tcPr>
            <w:tcW w:w="407" w:type="pct"/>
            <w:vAlign w:val="bottom"/>
          </w:tcPr>
          <w:p w14:paraId="58D4CE4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0.31 </w:t>
            </w:r>
          </w:p>
        </w:tc>
        <w:tc>
          <w:tcPr>
            <w:tcW w:w="765" w:type="pct"/>
            <w:vAlign w:val="bottom"/>
          </w:tcPr>
          <w:p w14:paraId="76F9A246" w14:textId="694855DF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2437BB" w:rsidRPr="001D0383" w14:paraId="4256BDB0" w14:textId="77777777" w:rsidTr="000C2603">
        <w:tc>
          <w:tcPr>
            <w:tcW w:w="5000" w:type="pct"/>
            <w:gridSpan w:val="9"/>
          </w:tcPr>
          <w:p w14:paraId="02EFBDF3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High-density lipoprotein cholesterol (HDL-C)</w:t>
            </w:r>
          </w:p>
        </w:tc>
      </w:tr>
      <w:tr w:rsidR="002437BB" w:rsidRPr="001D0383" w14:paraId="10C805A6" w14:textId="77777777" w:rsidTr="000C2603">
        <w:tc>
          <w:tcPr>
            <w:tcW w:w="791" w:type="pct"/>
          </w:tcPr>
          <w:p w14:paraId="14B7DB7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85" w:type="pct"/>
          </w:tcPr>
          <w:p w14:paraId="6C6A21A4" w14:textId="14EED75F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28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29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3E99752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3,229</w:t>
            </w:r>
          </w:p>
        </w:tc>
        <w:tc>
          <w:tcPr>
            <w:tcW w:w="499" w:type="pct"/>
            <w:vAlign w:val="bottom"/>
          </w:tcPr>
          <w:p w14:paraId="202F6A3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-9.05</w:t>
            </w:r>
          </w:p>
        </w:tc>
        <w:tc>
          <w:tcPr>
            <w:tcW w:w="381" w:type="pct"/>
            <w:vAlign w:val="bottom"/>
          </w:tcPr>
          <w:p w14:paraId="5609FFFE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22.57</w:t>
            </w:r>
          </w:p>
        </w:tc>
        <w:tc>
          <w:tcPr>
            <w:tcW w:w="716" w:type="pct"/>
            <w:vAlign w:val="bottom"/>
          </w:tcPr>
          <w:p w14:paraId="58AE8877" w14:textId="576BB921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688</w:t>
            </w:r>
          </w:p>
        </w:tc>
        <w:tc>
          <w:tcPr>
            <w:tcW w:w="534" w:type="pct"/>
            <w:vAlign w:val="bottom"/>
          </w:tcPr>
          <w:p w14:paraId="3AB62B3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-9.98</w:t>
            </w:r>
          </w:p>
        </w:tc>
        <w:tc>
          <w:tcPr>
            <w:tcW w:w="407" w:type="pct"/>
            <w:vAlign w:val="bottom"/>
          </w:tcPr>
          <w:p w14:paraId="79A51C6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22.56</w:t>
            </w:r>
          </w:p>
        </w:tc>
        <w:tc>
          <w:tcPr>
            <w:tcW w:w="765" w:type="pct"/>
            <w:vAlign w:val="bottom"/>
          </w:tcPr>
          <w:p w14:paraId="4E403898" w14:textId="471C949E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658</w:t>
            </w:r>
          </w:p>
        </w:tc>
      </w:tr>
      <w:tr w:rsidR="002437BB" w:rsidRPr="001D0383" w14:paraId="63AC1805" w14:textId="77777777" w:rsidTr="000C2603">
        <w:tc>
          <w:tcPr>
            <w:tcW w:w="791" w:type="pct"/>
          </w:tcPr>
          <w:p w14:paraId="648D706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211DAA49" w14:textId="29C923CA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30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31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0A1A72F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3,319</w:t>
            </w:r>
          </w:p>
        </w:tc>
        <w:tc>
          <w:tcPr>
            <w:tcW w:w="499" w:type="pct"/>
            <w:vAlign w:val="bottom"/>
          </w:tcPr>
          <w:p w14:paraId="33B902F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3.90</w:t>
            </w:r>
          </w:p>
        </w:tc>
        <w:tc>
          <w:tcPr>
            <w:tcW w:w="381" w:type="pct"/>
            <w:vAlign w:val="bottom"/>
          </w:tcPr>
          <w:p w14:paraId="5BB2742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21.83</w:t>
            </w:r>
          </w:p>
        </w:tc>
        <w:tc>
          <w:tcPr>
            <w:tcW w:w="716" w:type="pct"/>
            <w:vAlign w:val="bottom"/>
          </w:tcPr>
          <w:p w14:paraId="681FA4A8" w14:textId="3FA5E2FC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858</w:t>
            </w:r>
          </w:p>
        </w:tc>
        <w:tc>
          <w:tcPr>
            <w:tcW w:w="534" w:type="pct"/>
            <w:vAlign w:val="bottom"/>
          </w:tcPr>
          <w:p w14:paraId="20FCB7B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5.63</w:t>
            </w:r>
          </w:p>
        </w:tc>
        <w:tc>
          <w:tcPr>
            <w:tcW w:w="407" w:type="pct"/>
            <w:vAlign w:val="bottom"/>
          </w:tcPr>
          <w:p w14:paraId="1A20DCE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21.85</w:t>
            </w:r>
          </w:p>
        </w:tc>
        <w:tc>
          <w:tcPr>
            <w:tcW w:w="765" w:type="pct"/>
            <w:vAlign w:val="bottom"/>
          </w:tcPr>
          <w:p w14:paraId="79C708DE" w14:textId="0FD697C7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796</w:t>
            </w:r>
          </w:p>
        </w:tc>
      </w:tr>
      <w:tr w:rsidR="002437BB" w:rsidRPr="001D0383" w14:paraId="24A70CC8" w14:textId="77777777" w:rsidTr="000C2603">
        <w:tc>
          <w:tcPr>
            <w:tcW w:w="791" w:type="pct"/>
          </w:tcPr>
          <w:p w14:paraId="5C225CE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FVC</w:t>
            </w:r>
          </w:p>
        </w:tc>
        <w:tc>
          <w:tcPr>
            <w:tcW w:w="485" w:type="pct"/>
          </w:tcPr>
          <w:p w14:paraId="2D52984E" w14:textId="246ED2C7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32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33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54A9BD6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3,238</w:t>
            </w:r>
          </w:p>
        </w:tc>
        <w:tc>
          <w:tcPr>
            <w:tcW w:w="499" w:type="pct"/>
            <w:vAlign w:val="bottom"/>
          </w:tcPr>
          <w:p w14:paraId="0ED3124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-31.82</w:t>
            </w:r>
          </w:p>
        </w:tc>
        <w:tc>
          <w:tcPr>
            <w:tcW w:w="381" w:type="pct"/>
            <w:vAlign w:val="bottom"/>
          </w:tcPr>
          <w:p w14:paraId="5271C23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27.73</w:t>
            </w:r>
          </w:p>
        </w:tc>
        <w:tc>
          <w:tcPr>
            <w:tcW w:w="716" w:type="pct"/>
            <w:vAlign w:val="bottom"/>
          </w:tcPr>
          <w:p w14:paraId="71342180" w14:textId="4F1E7991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251</w:t>
            </w:r>
          </w:p>
        </w:tc>
        <w:tc>
          <w:tcPr>
            <w:tcW w:w="534" w:type="pct"/>
            <w:vAlign w:val="bottom"/>
          </w:tcPr>
          <w:p w14:paraId="77F618D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-34.94</w:t>
            </w:r>
          </w:p>
        </w:tc>
        <w:tc>
          <w:tcPr>
            <w:tcW w:w="407" w:type="pct"/>
            <w:vAlign w:val="bottom"/>
          </w:tcPr>
          <w:p w14:paraId="37230AB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27.59</w:t>
            </w:r>
          </w:p>
        </w:tc>
        <w:tc>
          <w:tcPr>
            <w:tcW w:w="765" w:type="pct"/>
            <w:vAlign w:val="bottom"/>
          </w:tcPr>
          <w:p w14:paraId="565F64B3" w14:textId="7D7763CB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205</w:t>
            </w:r>
          </w:p>
        </w:tc>
      </w:tr>
      <w:tr w:rsidR="002437BB" w:rsidRPr="001D0383" w14:paraId="79A9B35E" w14:textId="77777777" w:rsidTr="000C2603">
        <w:tc>
          <w:tcPr>
            <w:tcW w:w="791" w:type="pct"/>
          </w:tcPr>
          <w:p w14:paraId="37A221C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61F5E5CB" w14:textId="4A98E054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34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35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317D802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3,324</w:t>
            </w:r>
          </w:p>
        </w:tc>
        <w:tc>
          <w:tcPr>
            <w:tcW w:w="499" w:type="pct"/>
            <w:vAlign w:val="bottom"/>
          </w:tcPr>
          <w:p w14:paraId="36AB199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27.19</w:t>
            </w:r>
          </w:p>
        </w:tc>
        <w:tc>
          <w:tcPr>
            <w:tcW w:w="381" w:type="pct"/>
            <w:vAlign w:val="bottom"/>
          </w:tcPr>
          <w:p w14:paraId="5D0258A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26.22</w:t>
            </w:r>
          </w:p>
        </w:tc>
        <w:tc>
          <w:tcPr>
            <w:tcW w:w="716" w:type="pct"/>
            <w:vAlign w:val="bottom"/>
          </w:tcPr>
          <w:p w14:paraId="3E0FD67C" w14:textId="71508324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534" w:type="pct"/>
            <w:vAlign w:val="bottom"/>
          </w:tcPr>
          <w:p w14:paraId="00A4286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33.68</w:t>
            </w:r>
          </w:p>
        </w:tc>
        <w:tc>
          <w:tcPr>
            <w:tcW w:w="407" w:type="pct"/>
            <w:vAlign w:val="bottom"/>
          </w:tcPr>
          <w:p w14:paraId="34AE59E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26.16</w:t>
            </w:r>
          </w:p>
        </w:tc>
        <w:tc>
          <w:tcPr>
            <w:tcW w:w="765" w:type="pct"/>
            <w:vAlign w:val="bottom"/>
          </w:tcPr>
          <w:p w14:paraId="1FBB90AB" w14:textId="4EBE29D7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198</w:t>
            </w:r>
          </w:p>
        </w:tc>
      </w:tr>
      <w:tr w:rsidR="002437BB" w:rsidRPr="001D0383" w14:paraId="76AD5500" w14:textId="77777777" w:rsidTr="000C2603">
        <w:tc>
          <w:tcPr>
            <w:tcW w:w="791" w:type="pct"/>
          </w:tcPr>
          <w:p w14:paraId="7E530B0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</w:tc>
        <w:tc>
          <w:tcPr>
            <w:tcW w:w="485" w:type="pct"/>
          </w:tcPr>
          <w:p w14:paraId="52DB0719" w14:textId="65E2CDA8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36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37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37AC382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3,229</w:t>
            </w:r>
          </w:p>
        </w:tc>
        <w:tc>
          <w:tcPr>
            <w:tcW w:w="499" w:type="pct"/>
            <w:vAlign w:val="bottom"/>
          </w:tcPr>
          <w:p w14:paraId="64F3037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0.13 </w:t>
            </w:r>
          </w:p>
        </w:tc>
        <w:tc>
          <w:tcPr>
            <w:tcW w:w="381" w:type="pct"/>
            <w:vAlign w:val="bottom"/>
          </w:tcPr>
          <w:p w14:paraId="59D9ABA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0.32 </w:t>
            </w:r>
          </w:p>
        </w:tc>
        <w:tc>
          <w:tcPr>
            <w:tcW w:w="716" w:type="pct"/>
            <w:vAlign w:val="bottom"/>
          </w:tcPr>
          <w:p w14:paraId="0E9AE5F6" w14:textId="7B0B03AD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687</w:t>
            </w:r>
          </w:p>
        </w:tc>
        <w:tc>
          <w:tcPr>
            <w:tcW w:w="534" w:type="pct"/>
            <w:vAlign w:val="bottom"/>
          </w:tcPr>
          <w:p w14:paraId="6774BBF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0.18 </w:t>
            </w:r>
          </w:p>
        </w:tc>
        <w:tc>
          <w:tcPr>
            <w:tcW w:w="407" w:type="pct"/>
            <w:vAlign w:val="bottom"/>
          </w:tcPr>
          <w:p w14:paraId="045D173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0.32 </w:t>
            </w:r>
          </w:p>
        </w:tc>
        <w:tc>
          <w:tcPr>
            <w:tcW w:w="765" w:type="pct"/>
            <w:vAlign w:val="bottom"/>
          </w:tcPr>
          <w:p w14:paraId="0250F400" w14:textId="37F58737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583</w:t>
            </w:r>
          </w:p>
        </w:tc>
      </w:tr>
      <w:tr w:rsidR="002437BB" w:rsidRPr="001D0383" w14:paraId="7288C496" w14:textId="77777777" w:rsidTr="000C2603">
        <w:tc>
          <w:tcPr>
            <w:tcW w:w="791" w:type="pct"/>
          </w:tcPr>
          <w:p w14:paraId="72A2D94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6C75BE46" w14:textId="48F88963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38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39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7C1162A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3,319</w:t>
            </w:r>
          </w:p>
        </w:tc>
        <w:tc>
          <w:tcPr>
            <w:tcW w:w="499" w:type="pct"/>
            <w:vAlign w:val="bottom"/>
          </w:tcPr>
          <w:p w14:paraId="4202E88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-0.73 </w:t>
            </w:r>
          </w:p>
        </w:tc>
        <w:tc>
          <w:tcPr>
            <w:tcW w:w="381" w:type="pct"/>
            <w:vAlign w:val="bottom"/>
          </w:tcPr>
          <w:p w14:paraId="049E612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0.30 </w:t>
            </w:r>
          </w:p>
        </w:tc>
        <w:tc>
          <w:tcPr>
            <w:tcW w:w="716" w:type="pct"/>
            <w:vAlign w:val="bottom"/>
          </w:tcPr>
          <w:p w14:paraId="4B00CE4F" w14:textId="7D590A7F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534" w:type="pct"/>
            <w:vAlign w:val="bottom"/>
          </w:tcPr>
          <w:p w14:paraId="78F783B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-0.81 </w:t>
            </w:r>
          </w:p>
        </w:tc>
        <w:tc>
          <w:tcPr>
            <w:tcW w:w="407" w:type="pct"/>
            <w:vAlign w:val="bottom"/>
          </w:tcPr>
          <w:p w14:paraId="4A83F2B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0.30 </w:t>
            </w:r>
          </w:p>
        </w:tc>
        <w:tc>
          <w:tcPr>
            <w:tcW w:w="765" w:type="pct"/>
            <w:vAlign w:val="bottom"/>
          </w:tcPr>
          <w:p w14:paraId="43035961" w14:textId="54379D5A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.008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2437BB" w:rsidRPr="001D0383" w14:paraId="5DEEEC64" w14:textId="77777777" w:rsidTr="000C2603">
        <w:tc>
          <w:tcPr>
            <w:tcW w:w="5000" w:type="pct"/>
            <w:gridSpan w:val="9"/>
          </w:tcPr>
          <w:p w14:paraId="03EAB35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Triglycerides (TG)</w:t>
            </w:r>
          </w:p>
        </w:tc>
      </w:tr>
      <w:tr w:rsidR="002437BB" w:rsidRPr="001D0383" w14:paraId="5C5F03F5" w14:textId="77777777" w:rsidTr="000C2603">
        <w:tc>
          <w:tcPr>
            <w:tcW w:w="791" w:type="pct"/>
          </w:tcPr>
          <w:p w14:paraId="31EFA5B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85" w:type="pct"/>
          </w:tcPr>
          <w:p w14:paraId="51B58B8A" w14:textId="01BB6F43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0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41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3CB7051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3,230</w:t>
            </w:r>
          </w:p>
        </w:tc>
        <w:tc>
          <w:tcPr>
            <w:tcW w:w="499" w:type="pct"/>
            <w:vAlign w:val="bottom"/>
          </w:tcPr>
          <w:p w14:paraId="544B735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-9.17</w:t>
            </w:r>
          </w:p>
        </w:tc>
        <w:tc>
          <w:tcPr>
            <w:tcW w:w="381" w:type="pct"/>
            <w:vAlign w:val="bottom"/>
          </w:tcPr>
          <w:p w14:paraId="6D95841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22.57</w:t>
            </w:r>
          </w:p>
        </w:tc>
        <w:tc>
          <w:tcPr>
            <w:tcW w:w="716" w:type="pct"/>
            <w:vAlign w:val="bottom"/>
          </w:tcPr>
          <w:p w14:paraId="1BFA1166" w14:textId="2F03F131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685</w:t>
            </w:r>
          </w:p>
        </w:tc>
        <w:tc>
          <w:tcPr>
            <w:tcW w:w="534" w:type="pct"/>
            <w:vAlign w:val="bottom"/>
          </w:tcPr>
          <w:p w14:paraId="637A26D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-6.22</w:t>
            </w:r>
          </w:p>
        </w:tc>
        <w:tc>
          <w:tcPr>
            <w:tcW w:w="407" w:type="pct"/>
            <w:vAlign w:val="bottom"/>
          </w:tcPr>
          <w:p w14:paraId="60309CB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22.59</w:t>
            </w:r>
          </w:p>
        </w:tc>
        <w:tc>
          <w:tcPr>
            <w:tcW w:w="765" w:type="pct"/>
            <w:vAlign w:val="bottom"/>
          </w:tcPr>
          <w:p w14:paraId="43F9AC97" w14:textId="10BB42CA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783</w:t>
            </w:r>
          </w:p>
        </w:tc>
      </w:tr>
      <w:tr w:rsidR="002437BB" w:rsidRPr="001D0383" w14:paraId="243B43B2" w14:textId="77777777" w:rsidTr="000C2603">
        <w:tc>
          <w:tcPr>
            <w:tcW w:w="791" w:type="pct"/>
          </w:tcPr>
          <w:p w14:paraId="4427A57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4002DF48" w14:textId="0EA81E15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2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43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493C90F7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3,320</w:t>
            </w:r>
          </w:p>
        </w:tc>
        <w:tc>
          <w:tcPr>
            <w:tcW w:w="499" w:type="pct"/>
            <w:vAlign w:val="bottom"/>
          </w:tcPr>
          <w:p w14:paraId="33923C5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3.80</w:t>
            </w:r>
          </w:p>
        </w:tc>
        <w:tc>
          <w:tcPr>
            <w:tcW w:w="381" w:type="pct"/>
            <w:vAlign w:val="bottom"/>
          </w:tcPr>
          <w:p w14:paraId="0C21523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21.83</w:t>
            </w:r>
          </w:p>
        </w:tc>
        <w:tc>
          <w:tcPr>
            <w:tcW w:w="716" w:type="pct"/>
            <w:vAlign w:val="bottom"/>
          </w:tcPr>
          <w:p w14:paraId="755C9AF7" w14:textId="7E740FE5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862</w:t>
            </w:r>
          </w:p>
        </w:tc>
        <w:tc>
          <w:tcPr>
            <w:tcW w:w="534" w:type="pct"/>
            <w:vAlign w:val="bottom"/>
          </w:tcPr>
          <w:p w14:paraId="7CB1E76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5.27</w:t>
            </w:r>
          </w:p>
        </w:tc>
        <w:tc>
          <w:tcPr>
            <w:tcW w:w="407" w:type="pct"/>
            <w:vAlign w:val="bottom"/>
          </w:tcPr>
          <w:p w14:paraId="5006FCA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21.81</w:t>
            </w:r>
          </w:p>
        </w:tc>
        <w:tc>
          <w:tcPr>
            <w:tcW w:w="765" w:type="pct"/>
            <w:vAlign w:val="bottom"/>
          </w:tcPr>
          <w:p w14:paraId="3717B9AF" w14:textId="2C7F11AE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809</w:t>
            </w:r>
          </w:p>
        </w:tc>
      </w:tr>
      <w:tr w:rsidR="002437BB" w:rsidRPr="001D0383" w14:paraId="709FF133" w14:textId="77777777" w:rsidTr="000C2603">
        <w:tc>
          <w:tcPr>
            <w:tcW w:w="791" w:type="pct"/>
          </w:tcPr>
          <w:p w14:paraId="10A0C45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FVC</w:t>
            </w:r>
          </w:p>
        </w:tc>
        <w:tc>
          <w:tcPr>
            <w:tcW w:w="485" w:type="pct"/>
          </w:tcPr>
          <w:p w14:paraId="02989AFE" w14:textId="6296BCB5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4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45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337EB8E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3,239</w:t>
            </w:r>
          </w:p>
        </w:tc>
        <w:tc>
          <w:tcPr>
            <w:tcW w:w="499" w:type="pct"/>
            <w:vAlign w:val="bottom"/>
          </w:tcPr>
          <w:p w14:paraId="1F8812FF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-32.10</w:t>
            </w:r>
          </w:p>
        </w:tc>
        <w:tc>
          <w:tcPr>
            <w:tcW w:w="381" w:type="pct"/>
            <w:vAlign w:val="bottom"/>
          </w:tcPr>
          <w:p w14:paraId="424D770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27.73</w:t>
            </w:r>
          </w:p>
        </w:tc>
        <w:tc>
          <w:tcPr>
            <w:tcW w:w="716" w:type="pct"/>
            <w:vAlign w:val="bottom"/>
          </w:tcPr>
          <w:p w14:paraId="30DC692A" w14:textId="29768727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534" w:type="pct"/>
            <w:vAlign w:val="bottom"/>
          </w:tcPr>
          <w:p w14:paraId="12BB426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-25.71</w:t>
            </w:r>
          </w:p>
        </w:tc>
        <w:tc>
          <w:tcPr>
            <w:tcW w:w="407" w:type="pct"/>
            <w:vAlign w:val="bottom"/>
          </w:tcPr>
          <w:p w14:paraId="34EE6013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27.71</w:t>
            </w:r>
          </w:p>
        </w:tc>
        <w:tc>
          <w:tcPr>
            <w:tcW w:w="765" w:type="pct"/>
            <w:vAlign w:val="bottom"/>
          </w:tcPr>
          <w:p w14:paraId="37E894C4" w14:textId="7D0AC968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357</w:t>
            </w:r>
          </w:p>
        </w:tc>
      </w:tr>
      <w:tr w:rsidR="002437BB" w:rsidRPr="001D0383" w14:paraId="31DA4A08" w14:textId="77777777" w:rsidTr="000C2603">
        <w:tc>
          <w:tcPr>
            <w:tcW w:w="791" w:type="pct"/>
          </w:tcPr>
          <w:p w14:paraId="42F5351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5402FEC9" w14:textId="4BD25B9F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6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47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11F544C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3,325</w:t>
            </w:r>
          </w:p>
        </w:tc>
        <w:tc>
          <w:tcPr>
            <w:tcW w:w="499" w:type="pct"/>
            <w:vAlign w:val="bottom"/>
          </w:tcPr>
          <w:p w14:paraId="095C6561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26.97</w:t>
            </w:r>
          </w:p>
        </w:tc>
        <w:tc>
          <w:tcPr>
            <w:tcW w:w="381" w:type="pct"/>
            <w:vAlign w:val="bottom"/>
          </w:tcPr>
          <w:p w14:paraId="38AA00F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26.23</w:t>
            </w:r>
          </w:p>
        </w:tc>
        <w:tc>
          <w:tcPr>
            <w:tcW w:w="716" w:type="pct"/>
            <w:vAlign w:val="bottom"/>
          </w:tcPr>
          <w:p w14:paraId="6CF415EA" w14:textId="4EF11776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304</w:t>
            </w:r>
          </w:p>
        </w:tc>
        <w:tc>
          <w:tcPr>
            <w:tcW w:w="534" w:type="pct"/>
            <w:vAlign w:val="bottom"/>
          </w:tcPr>
          <w:p w14:paraId="6AF99A75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26.14</w:t>
            </w:r>
          </w:p>
        </w:tc>
        <w:tc>
          <w:tcPr>
            <w:tcW w:w="407" w:type="pct"/>
            <w:vAlign w:val="bottom"/>
          </w:tcPr>
          <w:p w14:paraId="04A75C70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26.14</w:t>
            </w:r>
          </w:p>
        </w:tc>
        <w:tc>
          <w:tcPr>
            <w:tcW w:w="765" w:type="pct"/>
            <w:vAlign w:val="bottom"/>
          </w:tcPr>
          <w:p w14:paraId="2391F7C0" w14:textId="20817F3F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248</w:t>
            </w:r>
          </w:p>
        </w:tc>
      </w:tr>
      <w:tr w:rsidR="002437BB" w:rsidRPr="001D0383" w14:paraId="7683FCE0" w14:textId="77777777" w:rsidTr="000C2603">
        <w:tc>
          <w:tcPr>
            <w:tcW w:w="791" w:type="pct"/>
          </w:tcPr>
          <w:p w14:paraId="1E56E11C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</w:tc>
        <w:tc>
          <w:tcPr>
            <w:tcW w:w="485" w:type="pct"/>
          </w:tcPr>
          <w:p w14:paraId="0606BE9A" w14:textId="6011C3DE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8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del w:id="49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2" w:type="pct"/>
          </w:tcPr>
          <w:p w14:paraId="4BCABBB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3,230</w:t>
            </w:r>
          </w:p>
        </w:tc>
        <w:tc>
          <w:tcPr>
            <w:tcW w:w="499" w:type="pct"/>
            <w:vAlign w:val="bottom"/>
          </w:tcPr>
          <w:p w14:paraId="3B91186D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0.13 </w:t>
            </w:r>
          </w:p>
        </w:tc>
        <w:tc>
          <w:tcPr>
            <w:tcW w:w="381" w:type="pct"/>
            <w:vAlign w:val="bottom"/>
          </w:tcPr>
          <w:p w14:paraId="4862F479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0.32 </w:t>
            </w:r>
          </w:p>
        </w:tc>
        <w:tc>
          <w:tcPr>
            <w:tcW w:w="716" w:type="pct"/>
            <w:vAlign w:val="bottom"/>
          </w:tcPr>
          <w:p w14:paraId="1749AEDC" w14:textId="1F015489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679</w:t>
            </w:r>
          </w:p>
        </w:tc>
        <w:tc>
          <w:tcPr>
            <w:tcW w:w="534" w:type="pct"/>
            <w:vAlign w:val="bottom"/>
          </w:tcPr>
          <w:p w14:paraId="00C5ECC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0.06 </w:t>
            </w:r>
          </w:p>
        </w:tc>
        <w:tc>
          <w:tcPr>
            <w:tcW w:w="407" w:type="pct"/>
            <w:vAlign w:val="bottom"/>
          </w:tcPr>
          <w:p w14:paraId="4419C412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0.32 </w:t>
            </w:r>
          </w:p>
        </w:tc>
        <w:tc>
          <w:tcPr>
            <w:tcW w:w="765" w:type="pct"/>
            <w:vAlign w:val="bottom"/>
          </w:tcPr>
          <w:p w14:paraId="2B83B358" w14:textId="64A33DED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841</w:t>
            </w:r>
          </w:p>
        </w:tc>
      </w:tr>
      <w:tr w:rsidR="002437BB" w:rsidRPr="001D0383" w14:paraId="55B67403" w14:textId="77777777" w:rsidTr="000C2603">
        <w:tc>
          <w:tcPr>
            <w:tcW w:w="791" w:type="pct"/>
          </w:tcPr>
          <w:p w14:paraId="40890946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5" w:type="pct"/>
          </w:tcPr>
          <w:p w14:paraId="64358B7C" w14:textId="24940513" w:rsidR="002437BB" w:rsidRPr="001D0383" w:rsidRDefault="00230141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50" w:author="Author">
              <w:r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t>ε</w:t>
              </w:r>
            </w:ins>
            <w:bookmarkStart w:id="51" w:name="_GoBack"/>
            <w:bookmarkEnd w:id="51"/>
            <w:del w:id="52" w:author="Author">
              <w:r w:rsidR="006C41F7" w:rsidDel="00230141">
                <w:rPr>
                  <w:rFonts w:ascii="Cambria" w:eastAsia="Times New Roman" w:hAnsi="Cambria" w:cs="Times New Roman"/>
                  <w:color w:val="000000" w:themeColor="text1"/>
                  <w:sz w:val="22"/>
                  <w:szCs w:val="22"/>
                </w:rPr>
                <w:delText>ε</w:delText>
              </w:r>
            </w:del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2" w:type="pct"/>
          </w:tcPr>
          <w:p w14:paraId="7534F1B4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3,320</w:t>
            </w:r>
          </w:p>
        </w:tc>
        <w:tc>
          <w:tcPr>
            <w:tcW w:w="499" w:type="pct"/>
            <w:vAlign w:val="bottom"/>
          </w:tcPr>
          <w:p w14:paraId="0B29888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-0.72 </w:t>
            </w:r>
          </w:p>
        </w:tc>
        <w:tc>
          <w:tcPr>
            <w:tcW w:w="381" w:type="pct"/>
            <w:vAlign w:val="bottom"/>
          </w:tcPr>
          <w:p w14:paraId="5368039A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0.30 </w:t>
            </w:r>
          </w:p>
        </w:tc>
        <w:tc>
          <w:tcPr>
            <w:tcW w:w="716" w:type="pct"/>
            <w:vAlign w:val="bottom"/>
          </w:tcPr>
          <w:p w14:paraId="585F133F" w14:textId="658B9FE3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2437BB" w:rsidRPr="001D03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534" w:type="pct"/>
            <w:vAlign w:val="bottom"/>
          </w:tcPr>
          <w:p w14:paraId="52722BBB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-0.74 </w:t>
            </w:r>
          </w:p>
        </w:tc>
        <w:tc>
          <w:tcPr>
            <w:tcW w:w="407" w:type="pct"/>
            <w:vAlign w:val="bottom"/>
          </w:tcPr>
          <w:p w14:paraId="01048898" w14:textId="77777777" w:rsidR="002437BB" w:rsidRPr="001D0383" w:rsidRDefault="002437BB" w:rsidP="000C260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0.30 </w:t>
            </w:r>
          </w:p>
        </w:tc>
        <w:tc>
          <w:tcPr>
            <w:tcW w:w="765" w:type="pct"/>
            <w:vAlign w:val="bottom"/>
          </w:tcPr>
          <w:p w14:paraId="25F8D2A9" w14:textId="3881ABCB" w:rsidR="002437BB" w:rsidRPr="001D0383" w:rsidRDefault="00F3012E" w:rsidP="003B35E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2437BB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2C230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</w:tbl>
    <w:p w14:paraId="538D7B88" w14:textId="77777777" w:rsidR="002437BB" w:rsidRPr="001D0383" w:rsidRDefault="002437BB" w:rsidP="002437BB">
      <w:pPr>
        <w:widowControl w:val="0"/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5C8E9DE" w14:textId="23CA8459" w:rsidR="002437BB" w:rsidRPr="001D0383" w:rsidRDefault="002437BB" w:rsidP="002437BB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hAnsi="Times New Roman" w:cs="Times New Roman"/>
          <w:color w:val="000000" w:themeColor="text1"/>
        </w:rPr>
        <w:t xml:space="preserve">The </w:t>
      </w:r>
      <w:r w:rsidR="006C41F7">
        <w:rPr>
          <w:rFonts w:ascii="Cambria" w:hAnsi="Cambria" w:cs="Times New Roman"/>
          <w:color w:val="000000" w:themeColor="text1"/>
          <w:sz w:val="20"/>
          <w:szCs w:val="20"/>
        </w:rPr>
        <w:t>ε</w:t>
      </w:r>
      <w:r w:rsidRPr="001D0383">
        <w:rPr>
          <w:rFonts w:ascii="Times New Roman" w:hAnsi="Times New Roman" w:cs="Times New Roman"/>
          <w:color w:val="000000" w:themeColor="text1"/>
        </w:rPr>
        <w:t>3/</w:t>
      </w:r>
      <w:r w:rsidR="006C41F7">
        <w:rPr>
          <w:rFonts w:ascii="Cambria" w:hAnsi="Cambria" w:cs="Times New Roman"/>
          <w:color w:val="000000" w:themeColor="text1"/>
          <w:sz w:val="20"/>
          <w:szCs w:val="20"/>
        </w:rPr>
        <w:t>ε</w:t>
      </w:r>
      <w:r w:rsidRPr="001D0383">
        <w:rPr>
          <w:rFonts w:ascii="Times New Roman" w:hAnsi="Times New Roman" w:cs="Times New Roman"/>
          <w:color w:val="000000" w:themeColor="text1"/>
        </w:rPr>
        <w:t>3 genotype was considered as the reference.</w:t>
      </w:r>
    </w:p>
    <w:p w14:paraId="37C0E535" w14:textId="77777777" w:rsidR="002437BB" w:rsidRPr="001D0383" w:rsidRDefault="002437BB" w:rsidP="002437BB">
      <w:pPr>
        <w:widowControl w:val="0"/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hAnsi="Times New Roman" w:cs="Times New Roman"/>
          <w:color w:val="000000" w:themeColor="text1"/>
        </w:rPr>
        <w:t>Model 1: basic adjustments (age, sex, family groups, and field center) only.</w:t>
      </w:r>
    </w:p>
    <w:p w14:paraId="7E25E9F5" w14:textId="77777777" w:rsidR="002437BB" w:rsidRPr="001D0383" w:rsidRDefault="002437BB" w:rsidP="002437BB">
      <w:pPr>
        <w:widowControl w:val="0"/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hAnsi="Times New Roman" w:cs="Times New Roman"/>
          <w:color w:val="000000" w:themeColor="text1"/>
        </w:rPr>
        <w:t>Model 2: basic adjustments + TC, LDL-C, HDL-C, or TG.</w:t>
      </w:r>
    </w:p>
    <w:p w14:paraId="0F8D55B1" w14:textId="77777777" w:rsidR="002437BB" w:rsidRPr="001D0383" w:rsidRDefault="002437BB" w:rsidP="002437BB">
      <w:pPr>
        <w:widowControl w:val="0"/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hAnsi="Times New Roman" w:cs="Times New Roman"/>
          <w:color w:val="000000" w:themeColor="text1"/>
        </w:rPr>
        <w:t xml:space="preserve">The models were fitted for the sample of men and women combined with no stratification by lung </w:t>
      </w:r>
      <w:r w:rsidRPr="001D0383">
        <w:rPr>
          <w:rFonts w:ascii="Times New Roman" w:hAnsi="Times New Roman" w:cs="Times New Roman"/>
          <w:color w:val="000000" w:themeColor="text1"/>
        </w:rPr>
        <w:lastRenderedPageBreak/>
        <w:t xml:space="preserve">disease status. We excluded individuals with missing information on TC, LDL-C, HDL-C, or TG to match the sample sizes in models 1 and 2. Because of this exclusion, the results in this table for model 1 are slightly different from those in Table 2. </w:t>
      </w:r>
    </w:p>
    <w:p w14:paraId="3C1D1A2D" w14:textId="77777777" w:rsidR="002437BB" w:rsidRPr="001D0383" w:rsidRDefault="002437BB" w:rsidP="002437BB">
      <w:pPr>
        <w:widowControl w:val="0"/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 w:rsidRPr="001D0383">
        <w:rPr>
          <w:rFonts w:ascii="Times New Roman" w:hAnsi="Times New Roman" w:cs="Times New Roman"/>
          <w:color w:val="000000" w:themeColor="text1"/>
        </w:rPr>
        <w:t>The results are qualitatively the same for each sex.</w:t>
      </w:r>
    </w:p>
    <w:p w14:paraId="43821700" w14:textId="27B25D0E" w:rsidR="0044296D" w:rsidRPr="00065D99" w:rsidRDefault="00065D99">
      <w:pPr>
        <w:rPr>
          <w:rFonts w:ascii="Times New Roman" w:hAnsi="Times New Roman" w:cs="Times New Roman"/>
          <w:color w:val="000000" w:themeColor="text1"/>
        </w:rPr>
      </w:pPr>
      <w:r w:rsidRPr="003B35ED">
        <w:rPr>
          <w:rFonts w:ascii="Times New Roman" w:hAnsi="Times New Roman" w:cs="Times New Roman"/>
          <w:color w:val="000000"/>
          <w:vertAlign w:val="superscript"/>
        </w:rPr>
        <w:t>*</w:t>
      </w:r>
      <w:r w:rsidRPr="003B35ED">
        <w:rPr>
          <w:rFonts w:ascii="Times New Roman" w:hAnsi="Times New Roman" w:cs="Times New Roman"/>
          <w:color w:val="000000"/>
        </w:rPr>
        <w:t xml:space="preserve"> denotes significant result (</w:t>
      </w:r>
      <w:r w:rsidRPr="003B35ED">
        <w:rPr>
          <w:rFonts w:ascii="Times New Roman" w:hAnsi="Times New Roman" w:cs="Times New Roman"/>
          <w:i/>
          <w:color w:val="000000"/>
        </w:rPr>
        <w:t>p-value</w:t>
      </w:r>
      <w:r w:rsidRPr="003B35ED">
        <w:rPr>
          <w:rFonts w:ascii="Times New Roman" w:hAnsi="Times New Roman" w:cs="Times New Roman"/>
          <w:color w:val="000000"/>
        </w:rPr>
        <w:t xml:space="preserve"> &lt; 0.05).</w:t>
      </w:r>
    </w:p>
    <w:sectPr w:rsidR="0044296D" w:rsidRPr="00065D99" w:rsidSect="00F637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9881E" w14:textId="77777777" w:rsidR="004877AC" w:rsidRDefault="004877AC" w:rsidP="00B41860">
      <w:r>
        <w:separator/>
      </w:r>
    </w:p>
  </w:endnote>
  <w:endnote w:type="continuationSeparator" w:id="0">
    <w:p w14:paraId="2D1D3A82" w14:textId="77777777" w:rsidR="004877AC" w:rsidRDefault="004877AC" w:rsidP="00B4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2B4E" w14:textId="77777777" w:rsidR="00B41860" w:rsidRDefault="00B41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20F84" w14:textId="77777777" w:rsidR="00B41860" w:rsidRDefault="00B41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EA88" w14:textId="77777777" w:rsidR="00B41860" w:rsidRDefault="00B41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DA4B2" w14:textId="77777777" w:rsidR="004877AC" w:rsidRDefault="004877AC" w:rsidP="00B41860">
      <w:r>
        <w:separator/>
      </w:r>
    </w:p>
  </w:footnote>
  <w:footnote w:type="continuationSeparator" w:id="0">
    <w:p w14:paraId="43499889" w14:textId="77777777" w:rsidR="004877AC" w:rsidRDefault="004877AC" w:rsidP="00B41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26929" w14:textId="77777777" w:rsidR="00B41860" w:rsidRDefault="00B41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A3084" w14:textId="77777777" w:rsidR="00B41860" w:rsidRDefault="00B41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B0C48" w14:textId="77777777" w:rsidR="00B41860" w:rsidRDefault="00B418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A1C"/>
    <w:rsid w:val="00055CD1"/>
    <w:rsid w:val="00065D99"/>
    <w:rsid w:val="00067DDC"/>
    <w:rsid w:val="000C2603"/>
    <w:rsid w:val="000D31F3"/>
    <w:rsid w:val="000D715B"/>
    <w:rsid w:val="000F4DEE"/>
    <w:rsid w:val="001034D3"/>
    <w:rsid w:val="0010651A"/>
    <w:rsid w:val="00107566"/>
    <w:rsid w:val="001109D1"/>
    <w:rsid w:val="0011372B"/>
    <w:rsid w:val="001175D8"/>
    <w:rsid w:val="00136854"/>
    <w:rsid w:val="001518A2"/>
    <w:rsid w:val="001C400F"/>
    <w:rsid w:val="001C4C6D"/>
    <w:rsid w:val="001D0383"/>
    <w:rsid w:val="001D30C6"/>
    <w:rsid w:val="001E1D84"/>
    <w:rsid w:val="002043C5"/>
    <w:rsid w:val="00225290"/>
    <w:rsid w:val="00230141"/>
    <w:rsid w:val="002437BB"/>
    <w:rsid w:val="0025083F"/>
    <w:rsid w:val="0025571E"/>
    <w:rsid w:val="00255C68"/>
    <w:rsid w:val="00284ED7"/>
    <w:rsid w:val="002A2F23"/>
    <w:rsid w:val="002C18CC"/>
    <w:rsid w:val="002D0286"/>
    <w:rsid w:val="0030494A"/>
    <w:rsid w:val="00360B24"/>
    <w:rsid w:val="0036399C"/>
    <w:rsid w:val="0037114F"/>
    <w:rsid w:val="003A7650"/>
    <w:rsid w:val="003B35ED"/>
    <w:rsid w:val="003E07D3"/>
    <w:rsid w:val="0044296D"/>
    <w:rsid w:val="00460622"/>
    <w:rsid w:val="0046454D"/>
    <w:rsid w:val="004877AC"/>
    <w:rsid w:val="004C6E2E"/>
    <w:rsid w:val="004D0265"/>
    <w:rsid w:val="004E3DC2"/>
    <w:rsid w:val="004F3B44"/>
    <w:rsid w:val="00503482"/>
    <w:rsid w:val="0053350E"/>
    <w:rsid w:val="005368F3"/>
    <w:rsid w:val="0057262A"/>
    <w:rsid w:val="00574025"/>
    <w:rsid w:val="00574520"/>
    <w:rsid w:val="00575110"/>
    <w:rsid w:val="005934BA"/>
    <w:rsid w:val="005A36B9"/>
    <w:rsid w:val="005A5AC6"/>
    <w:rsid w:val="005A6320"/>
    <w:rsid w:val="005C4FF5"/>
    <w:rsid w:val="00617A41"/>
    <w:rsid w:val="00664AF1"/>
    <w:rsid w:val="00671DB7"/>
    <w:rsid w:val="00684328"/>
    <w:rsid w:val="006B57EB"/>
    <w:rsid w:val="006C41F7"/>
    <w:rsid w:val="006D5258"/>
    <w:rsid w:val="006F0A1C"/>
    <w:rsid w:val="006F0C02"/>
    <w:rsid w:val="00702E41"/>
    <w:rsid w:val="0075401D"/>
    <w:rsid w:val="00761E46"/>
    <w:rsid w:val="00763DC5"/>
    <w:rsid w:val="00782673"/>
    <w:rsid w:val="007C5184"/>
    <w:rsid w:val="00836EEE"/>
    <w:rsid w:val="008A7D78"/>
    <w:rsid w:val="008C15B3"/>
    <w:rsid w:val="008F3A6F"/>
    <w:rsid w:val="008F744E"/>
    <w:rsid w:val="00956895"/>
    <w:rsid w:val="0096173A"/>
    <w:rsid w:val="0097335A"/>
    <w:rsid w:val="00976813"/>
    <w:rsid w:val="00986677"/>
    <w:rsid w:val="00994EE1"/>
    <w:rsid w:val="009B1DC3"/>
    <w:rsid w:val="009B7161"/>
    <w:rsid w:val="009C63FD"/>
    <w:rsid w:val="009D32DC"/>
    <w:rsid w:val="009D3425"/>
    <w:rsid w:val="009E2F6F"/>
    <w:rsid w:val="00A413AE"/>
    <w:rsid w:val="00A4762B"/>
    <w:rsid w:val="00A554F4"/>
    <w:rsid w:val="00A563D3"/>
    <w:rsid w:val="00A5683E"/>
    <w:rsid w:val="00A60A98"/>
    <w:rsid w:val="00A614DB"/>
    <w:rsid w:val="00A905FB"/>
    <w:rsid w:val="00AB5691"/>
    <w:rsid w:val="00AF49D9"/>
    <w:rsid w:val="00B009A9"/>
    <w:rsid w:val="00B11EF6"/>
    <w:rsid w:val="00B16359"/>
    <w:rsid w:val="00B41860"/>
    <w:rsid w:val="00B41D57"/>
    <w:rsid w:val="00B75530"/>
    <w:rsid w:val="00BA43AB"/>
    <w:rsid w:val="00BD7FE1"/>
    <w:rsid w:val="00C361A3"/>
    <w:rsid w:val="00C54A3F"/>
    <w:rsid w:val="00C753F5"/>
    <w:rsid w:val="00C92041"/>
    <w:rsid w:val="00CA5CBF"/>
    <w:rsid w:val="00CD7F9A"/>
    <w:rsid w:val="00CE0421"/>
    <w:rsid w:val="00D61992"/>
    <w:rsid w:val="00D6275F"/>
    <w:rsid w:val="00D66B70"/>
    <w:rsid w:val="00D76B2B"/>
    <w:rsid w:val="00DA242E"/>
    <w:rsid w:val="00ED0A18"/>
    <w:rsid w:val="00EE4345"/>
    <w:rsid w:val="00F226B0"/>
    <w:rsid w:val="00F3012E"/>
    <w:rsid w:val="00F432E1"/>
    <w:rsid w:val="00F577D9"/>
    <w:rsid w:val="00F6374B"/>
    <w:rsid w:val="00F72672"/>
    <w:rsid w:val="00F75FFE"/>
    <w:rsid w:val="00F85CD1"/>
    <w:rsid w:val="00F93685"/>
    <w:rsid w:val="00FB7B27"/>
    <w:rsid w:val="00F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0974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437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99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753F5"/>
  </w:style>
  <w:style w:type="character" w:customStyle="1" w:styleId="UnresolvedMention1">
    <w:name w:val="Unresolved Mention1"/>
    <w:basedOn w:val="DefaultParagraphFont"/>
    <w:uiPriority w:val="99"/>
    <w:rsid w:val="006F0C02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B418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860"/>
  </w:style>
  <w:style w:type="paragraph" w:styleId="Footer">
    <w:name w:val="footer"/>
    <w:basedOn w:val="Normal"/>
    <w:link w:val="FooterChar"/>
    <w:uiPriority w:val="99"/>
    <w:unhideWhenUsed/>
    <w:rsid w:val="00B418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2018-10-24T18:25:00Z</dcterms:created>
  <dcterms:modified xsi:type="dcterms:W3CDTF">2018-10-24T18:31:00Z</dcterms:modified>
</cp:coreProperties>
</file>