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4F" w:rsidRPr="00FD6F4F" w:rsidRDefault="00FD6F4F" w:rsidP="00D72CA9">
      <w:pPr>
        <w:spacing w:line="480" w:lineRule="auto"/>
        <w:rPr>
          <w:rFonts w:ascii="Georgia" w:hAnsi="Georgia"/>
          <w:b/>
          <w:sz w:val="24"/>
          <w:szCs w:val="24"/>
        </w:rPr>
      </w:pPr>
      <w:del w:id="0" w:author="Huawen" w:date="2015-08-18T11:28:00Z">
        <w:r w:rsidRPr="00FD6F4F" w:rsidDel="002C6D85">
          <w:rPr>
            <w:rFonts w:ascii="Georgia" w:hAnsi="Georgia"/>
            <w:b/>
            <w:sz w:val="24"/>
            <w:szCs w:val="24"/>
          </w:rPr>
          <w:delText xml:space="preserve">Supplemental </w:delText>
        </w:r>
      </w:del>
      <w:ins w:id="1" w:author="Huawen" w:date="2015-08-18T11:28:00Z">
        <w:r w:rsidR="002C6D85" w:rsidRPr="00FD6F4F">
          <w:rPr>
            <w:rFonts w:ascii="Georgia" w:hAnsi="Georgia"/>
            <w:b/>
            <w:sz w:val="24"/>
            <w:szCs w:val="24"/>
          </w:rPr>
          <w:t>S</w:t>
        </w:r>
        <w:r w:rsidR="002C6D85">
          <w:rPr>
            <w:rFonts w:ascii="Georgia" w:hAnsi="Georgia"/>
            <w:b/>
            <w:sz w:val="24"/>
            <w:szCs w:val="24"/>
          </w:rPr>
          <w:t xml:space="preserve">2 </w:t>
        </w:r>
      </w:ins>
      <w:r w:rsidRPr="00FD6F4F">
        <w:rPr>
          <w:rFonts w:ascii="Georgia" w:hAnsi="Georgia"/>
          <w:b/>
          <w:sz w:val="24"/>
          <w:szCs w:val="24"/>
        </w:rPr>
        <w:t>Table</w:t>
      </w:r>
      <w:del w:id="2" w:author="Huawen" w:date="2015-08-18T11:28:00Z">
        <w:r w:rsidRPr="00FD6F4F" w:rsidDel="002C6D85">
          <w:rPr>
            <w:rFonts w:ascii="Georgia" w:hAnsi="Georgia"/>
            <w:b/>
            <w:sz w:val="24"/>
            <w:szCs w:val="24"/>
          </w:rPr>
          <w:delText xml:space="preserve"> 2</w:delText>
        </w:r>
      </w:del>
      <w:r w:rsidRPr="00FD6F4F">
        <w:rPr>
          <w:rFonts w:ascii="Georgia" w:hAnsi="Georgia"/>
          <w:b/>
          <w:sz w:val="24"/>
          <w:szCs w:val="24"/>
        </w:rPr>
        <w:t xml:space="preserve">: </w:t>
      </w:r>
      <w:proofErr w:type="spellStart"/>
      <w:r w:rsidRPr="00FD6F4F">
        <w:rPr>
          <w:rFonts w:ascii="Georgia" w:hAnsi="Georgia"/>
          <w:b/>
          <w:sz w:val="24"/>
          <w:szCs w:val="24"/>
        </w:rPr>
        <w:t>dCAPs</w:t>
      </w:r>
      <w:proofErr w:type="spellEnd"/>
      <w:r w:rsidRPr="00FD6F4F">
        <w:rPr>
          <w:rFonts w:ascii="Georgia" w:hAnsi="Georgia"/>
          <w:b/>
          <w:sz w:val="24"/>
          <w:szCs w:val="24"/>
        </w:rPr>
        <w:t xml:space="preserve"> markers used in this study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72CA9" w:rsidRPr="00FD6F4F" w:rsidTr="00FD6F4F"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D6F4F">
              <w:rPr>
                <w:rFonts w:ascii="Georgia" w:hAnsi="Georgia"/>
                <w:b/>
                <w:sz w:val="24"/>
                <w:szCs w:val="24"/>
              </w:rPr>
              <w:t>Mutant</w:t>
            </w:r>
          </w:p>
        </w:tc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D6F4F">
              <w:rPr>
                <w:rFonts w:ascii="Georgia" w:hAnsi="Georgia"/>
                <w:b/>
                <w:sz w:val="24"/>
                <w:szCs w:val="24"/>
              </w:rPr>
              <w:t>Forward primer</w:t>
            </w:r>
          </w:p>
        </w:tc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D6F4F">
              <w:rPr>
                <w:rFonts w:ascii="Georgia" w:hAnsi="Georgia"/>
                <w:b/>
                <w:sz w:val="24"/>
                <w:szCs w:val="24"/>
              </w:rPr>
              <w:t>Reversed primer</w:t>
            </w:r>
          </w:p>
        </w:tc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D6F4F">
              <w:rPr>
                <w:rFonts w:ascii="Georgia" w:hAnsi="Georgia"/>
                <w:b/>
                <w:sz w:val="24"/>
                <w:szCs w:val="24"/>
              </w:rPr>
              <w:t>Product sizes</w:t>
            </w:r>
          </w:p>
          <w:p w:rsidR="00FD6F4F" w:rsidRPr="00FD6F4F" w:rsidRDefault="00FD6F4F" w:rsidP="00D72CA9">
            <w:pPr>
              <w:spacing w:line="48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D6F4F">
              <w:rPr>
                <w:rFonts w:ascii="Georgia" w:hAnsi="Georgia"/>
                <w:b/>
                <w:sz w:val="24"/>
                <w:szCs w:val="24"/>
              </w:rPr>
              <w:t>(wild-type; mutant)</w:t>
            </w:r>
          </w:p>
        </w:tc>
        <w:tc>
          <w:tcPr>
            <w:tcW w:w="1916" w:type="dxa"/>
          </w:tcPr>
          <w:p w:rsidR="00FD6F4F" w:rsidRPr="00FD6F4F" w:rsidRDefault="00FD6F4F" w:rsidP="00D72CA9">
            <w:pPr>
              <w:spacing w:line="48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D6F4F">
              <w:rPr>
                <w:rFonts w:ascii="Georgia" w:hAnsi="Georgia"/>
                <w:b/>
                <w:sz w:val="24"/>
                <w:szCs w:val="24"/>
              </w:rPr>
              <w:t>Enzyme</w:t>
            </w:r>
          </w:p>
        </w:tc>
      </w:tr>
      <w:tr w:rsidR="00D72CA9" w:rsidTr="00FD6F4F"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pf7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292DAB">
              <w:rPr>
                <w:rFonts w:ascii="Georgia" w:hAnsi="Georgia"/>
              </w:rPr>
              <w:t>CCT ATT CCA GCC CTT CCT TC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292DAB">
              <w:rPr>
                <w:rFonts w:ascii="Georgia" w:hAnsi="Georgia"/>
              </w:rPr>
              <w:t xml:space="preserve">GTC TGT GGT GCC AAG </w:t>
            </w:r>
            <w:r>
              <w:rPr>
                <w:rFonts w:ascii="Georgia" w:hAnsi="Georgia"/>
              </w:rPr>
              <w:t>G</w:t>
            </w:r>
            <w:r w:rsidRPr="00292DAB">
              <w:rPr>
                <w:rFonts w:ascii="Georgia" w:hAnsi="Georgia"/>
              </w:rPr>
              <w:t>CT TA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</w:rPr>
            </w:pPr>
            <w:r w:rsidRPr="00601BD6">
              <w:rPr>
                <w:rFonts w:ascii="Georgia" w:hAnsi="Georgia"/>
              </w:rPr>
              <w:t>168 + 82 + 51</w:t>
            </w:r>
            <w:r>
              <w:rPr>
                <w:rFonts w:ascii="Georgia" w:hAnsi="Georgia"/>
              </w:rPr>
              <w:t>;</w:t>
            </w:r>
          </w:p>
          <w:p w:rsidR="00FD6F4F" w:rsidRPr="00601BD6" w:rsidRDefault="00FD6F4F" w:rsidP="00D72CA9">
            <w:pPr>
              <w:spacing w:line="48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250 + 51</w:t>
            </w:r>
          </w:p>
        </w:tc>
        <w:tc>
          <w:tcPr>
            <w:tcW w:w="1916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574CB7">
              <w:rPr>
                <w:rFonts w:ascii="Georgia" w:hAnsi="Georgia"/>
                <w:i/>
              </w:rPr>
              <w:t>Pvu</w:t>
            </w:r>
            <w:r w:rsidRPr="00574CB7">
              <w:rPr>
                <w:rFonts w:ascii="Georgia" w:hAnsi="Georgia"/>
              </w:rPr>
              <w:t>II</w:t>
            </w:r>
            <w:proofErr w:type="spellEnd"/>
          </w:p>
        </w:tc>
      </w:tr>
      <w:tr w:rsidR="00D72CA9" w:rsidTr="00FD6F4F"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pf8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150120">
              <w:rPr>
                <w:rFonts w:ascii="Georgia" w:hAnsi="Georgia"/>
              </w:rPr>
              <w:t>AGC ATC CCT CGC CTC TTC</w:t>
            </w:r>
          </w:p>
        </w:tc>
        <w:tc>
          <w:tcPr>
            <w:tcW w:w="1915" w:type="dxa"/>
          </w:tcPr>
          <w:p w:rsidR="00FD6F4F" w:rsidRPr="00150120" w:rsidRDefault="00FD6F4F" w:rsidP="00D72CA9">
            <w:pPr>
              <w:spacing w:line="480" w:lineRule="auto"/>
              <w:rPr>
                <w:rFonts w:ascii="Georgia" w:hAnsi="Georgia"/>
              </w:rPr>
            </w:pPr>
            <w:r w:rsidRPr="00150120">
              <w:rPr>
                <w:rFonts w:ascii="Georgia" w:hAnsi="Georgia"/>
              </w:rPr>
              <w:t>TCC AGT TCA TGA GCA TTT TGA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</w:rPr>
            </w:pPr>
            <w:r w:rsidRPr="009D21E6">
              <w:rPr>
                <w:rFonts w:ascii="Georgia" w:hAnsi="Georgia"/>
              </w:rPr>
              <w:t>107 + 63</w:t>
            </w:r>
            <w:r>
              <w:rPr>
                <w:rFonts w:ascii="Georgia" w:hAnsi="Georgia"/>
              </w:rPr>
              <w:t>;</w:t>
            </w:r>
          </w:p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</w:rPr>
              <w:t>170</w:t>
            </w:r>
          </w:p>
        </w:tc>
        <w:tc>
          <w:tcPr>
            <w:tcW w:w="1916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876694">
              <w:rPr>
                <w:rFonts w:ascii="Georgia" w:hAnsi="Georgia"/>
                <w:i/>
              </w:rPr>
              <w:t>Nla</w:t>
            </w:r>
            <w:r w:rsidRPr="00876694">
              <w:rPr>
                <w:rFonts w:ascii="Georgia" w:hAnsi="Georgia"/>
              </w:rPr>
              <w:t>IV</w:t>
            </w:r>
            <w:proofErr w:type="spellEnd"/>
          </w:p>
        </w:tc>
      </w:tr>
      <w:tr w:rsidR="00D72CA9" w:rsidTr="00FD6F4F"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fla12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C75B4">
              <w:rPr>
                <w:rFonts w:ascii="Georgia" w:hAnsi="Georgia"/>
                <w:bCs/>
                <w:caps/>
              </w:rPr>
              <w:t>Cgc gcc ttt cca acc tg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C75B4">
              <w:rPr>
                <w:rFonts w:ascii="Georgia" w:hAnsi="Georgia"/>
                <w:caps/>
              </w:rPr>
              <w:t>Cac gcc tcc gca atc at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A94524">
              <w:rPr>
                <w:rFonts w:ascii="Georgia" w:hAnsi="Georgia"/>
              </w:rPr>
              <w:t>194</w:t>
            </w:r>
            <w:r>
              <w:rPr>
                <w:rFonts w:ascii="Georgia" w:hAnsi="Georgia"/>
              </w:rPr>
              <w:t xml:space="preserve"> +</w:t>
            </w:r>
            <w:r w:rsidRPr="00A94524">
              <w:rPr>
                <w:rFonts w:ascii="Georgia" w:hAnsi="Georgia"/>
              </w:rPr>
              <w:t xml:space="preserve"> 89; 138</w:t>
            </w:r>
            <w:r>
              <w:rPr>
                <w:rFonts w:ascii="Georgia" w:hAnsi="Georgia"/>
              </w:rPr>
              <w:t xml:space="preserve"> +</w:t>
            </w:r>
            <w:r w:rsidRPr="00A94524">
              <w:rPr>
                <w:rFonts w:ascii="Georgia" w:hAnsi="Georgia"/>
              </w:rPr>
              <w:t xml:space="preserve"> 89</w:t>
            </w:r>
            <w:r>
              <w:rPr>
                <w:rFonts w:ascii="Georgia" w:hAnsi="Georgia"/>
              </w:rPr>
              <w:t xml:space="preserve"> +</w:t>
            </w:r>
            <w:r w:rsidRPr="00A94524">
              <w:rPr>
                <w:rFonts w:ascii="Georgia" w:hAnsi="Georgia"/>
              </w:rPr>
              <w:t xml:space="preserve"> 56</w:t>
            </w:r>
          </w:p>
        </w:tc>
        <w:tc>
          <w:tcPr>
            <w:tcW w:w="1916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A94524">
              <w:rPr>
                <w:rFonts w:ascii="Georgia" w:hAnsi="Georgia"/>
                <w:i/>
              </w:rPr>
              <w:t>MspA1</w:t>
            </w:r>
            <w:r w:rsidRPr="00A25D0C">
              <w:rPr>
                <w:rFonts w:ascii="Georgia" w:hAnsi="Georgia"/>
              </w:rPr>
              <w:t>I</w:t>
            </w:r>
          </w:p>
        </w:tc>
      </w:tr>
      <w:tr w:rsidR="00D72CA9" w:rsidTr="00FD6F4F"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cnk11-1 </w:t>
            </w:r>
            <w:r>
              <w:rPr>
                <w:rFonts w:ascii="Georgia" w:hAnsi="Georgia"/>
                <w:sz w:val="24"/>
                <w:szCs w:val="24"/>
              </w:rPr>
              <w:t>(1A)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21C60">
              <w:rPr>
                <w:rFonts w:ascii="Georgia" w:hAnsi="Georgia"/>
              </w:rPr>
              <w:t>GGT GAG ATG AAG GCT CCA AA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21C60">
              <w:rPr>
                <w:rFonts w:ascii="Georgia" w:hAnsi="Georgia"/>
              </w:rPr>
              <w:t>CCT CTG GAA TGA CGC TGA G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21C60">
              <w:rPr>
                <w:rFonts w:ascii="Georgia" w:hAnsi="Georgia"/>
              </w:rPr>
              <w:t>150+96+10; 246+10</w:t>
            </w:r>
          </w:p>
        </w:tc>
        <w:tc>
          <w:tcPr>
            <w:tcW w:w="1916" w:type="dxa"/>
          </w:tcPr>
          <w:p w:rsidR="00FD6F4F" w:rsidRPr="00821C60" w:rsidRDefault="00FD6F4F" w:rsidP="00D72CA9">
            <w:pPr>
              <w:keepNext/>
              <w:keepLines/>
              <w:spacing w:before="200" w:line="480" w:lineRule="auto"/>
              <w:outlineLvl w:val="4"/>
              <w:rPr>
                <w:rFonts w:ascii="Georgia" w:hAnsi="Georgia"/>
              </w:rPr>
            </w:pPr>
            <w:proofErr w:type="spellStart"/>
            <w:r w:rsidRPr="00821C60">
              <w:rPr>
                <w:rFonts w:ascii="Georgia" w:hAnsi="Georgia"/>
                <w:i/>
              </w:rPr>
              <w:t>Mnl</w:t>
            </w:r>
            <w:r w:rsidRPr="00821C60">
              <w:rPr>
                <w:rFonts w:ascii="Georgia" w:hAnsi="Georgia"/>
              </w:rPr>
              <w:t>I</w:t>
            </w:r>
            <w:proofErr w:type="spellEnd"/>
          </w:p>
        </w:tc>
      </w:tr>
      <w:tr w:rsidR="00D72CA9" w:rsidTr="00FD6F4F">
        <w:tc>
          <w:tcPr>
            <w:tcW w:w="1915" w:type="dxa"/>
          </w:tcPr>
          <w:p w:rsidR="00FD6F4F" w:rsidRP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cnk11-2 </w:t>
            </w:r>
            <w:r>
              <w:rPr>
                <w:rFonts w:ascii="Georgia" w:hAnsi="Georgia"/>
                <w:sz w:val="24"/>
                <w:szCs w:val="24"/>
              </w:rPr>
              <w:t>(1E)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FD6F4F">
              <w:rPr>
                <w:rFonts w:ascii="Georgia" w:hAnsi="Georgia"/>
                <w:sz w:val="24"/>
                <w:szCs w:val="24"/>
              </w:rPr>
              <w:t>CAC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GCC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CTA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TAC</w:t>
            </w:r>
          </w:p>
        </w:tc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FD6F4F">
              <w:rPr>
                <w:rFonts w:ascii="Georgia" w:hAnsi="Georgia"/>
                <w:sz w:val="24"/>
                <w:szCs w:val="24"/>
              </w:rPr>
              <w:t>CCT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CCC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GCA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</w:t>
            </w:r>
          </w:p>
        </w:tc>
        <w:tc>
          <w:tcPr>
            <w:tcW w:w="1915" w:type="dxa"/>
          </w:tcPr>
          <w:p w:rsidR="00FD6F4F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139+47+36; 139+ 83</w:t>
            </w:r>
          </w:p>
        </w:tc>
        <w:tc>
          <w:tcPr>
            <w:tcW w:w="1916" w:type="dxa"/>
          </w:tcPr>
          <w:p w:rsidR="00FD6F4F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i/>
                <w:sz w:val="24"/>
                <w:szCs w:val="24"/>
              </w:rPr>
              <w:t>Bsl</w:t>
            </w:r>
            <w:r>
              <w:rPr>
                <w:rFonts w:ascii="Georgia" w:hAnsi="Georgia"/>
                <w:sz w:val="24"/>
                <w:szCs w:val="24"/>
              </w:rPr>
              <w:t>I</w:t>
            </w:r>
            <w:proofErr w:type="spellEnd"/>
          </w:p>
        </w:tc>
      </w:tr>
      <w:tr w:rsidR="00D72CA9" w:rsidTr="00FD6F4F">
        <w:tc>
          <w:tcPr>
            <w:tcW w:w="1915" w:type="dxa"/>
          </w:tcPr>
          <w:p w:rsid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cnk11-3 </w:t>
            </w:r>
            <w:r>
              <w:rPr>
                <w:rFonts w:ascii="Georgia" w:hAnsi="Georgia"/>
                <w:sz w:val="24"/>
                <w:szCs w:val="24"/>
              </w:rPr>
              <w:t>(1C)</w:t>
            </w:r>
          </w:p>
          <w:p w:rsidR="00FD6F4F" w:rsidRPr="00FD6F4F" w:rsidRDefault="00FD6F4F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cnk11-5 </w:t>
            </w:r>
            <w:r>
              <w:rPr>
                <w:rFonts w:ascii="Georgia" w:hAnsi="Georgia"/>
                <w:sz w:val="24"/>
                <w:szCs w:val="24"/>
              </w:rPr>
              <w:t>(2B)</w:t>
            </w:r>
          </w:p>
        </w:tc>
        <w:tc>
          <w:tcPr>
            <w:tcW w:w="1915" w:type="dxa"/>
          </w:tcPr>
          <w:p w:rsidR="00FD6F4F" w:rsidRPr="00FD6F4F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242F70">
              <w:rPr>
                <w:rFonts w:ascii="Georgia" w:hAnsi="Georgia"/>
                <w:sz w:val="24"/>
                <w:szCs w:val="24"/>
              </w:rPr>
              <w:t>GTC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AGG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CGG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AGT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GAC</w:t>
            </w:r>
          </w:p>
        </w:tc>
        <w:tc>
          <w:tcPr>
            <w:tcW w:w="1915" w:type="dxa"/>
          </w:tcPr>
          <w:p w:rsidR="00FD6F4F" w:rsidRPr="00FD6F4F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242F70">
              <w:rPr>
                <w:rFonts w:ascii="Georgia" w:hAnsi="Georgia"/>
                <w:sz w:val="24"/>
                <w:szCs w:val="24"/>
              </w:rPr>
              <w:t>CGT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GAT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GAG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CTG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Pr="00242F70">
              <w:rPr>
                <w:rFonts w:ascii="Georgia" w:hAnsi="Georgia"/>
                <w:sz w:val="24"/>
                <w:szCs w:val="24"/>
              </w:rPr>
              <w:t>CTG</w:t>
            </w:r>
            <w:proofErr w:type="spellEnd"/>
          </w:p>
        </w:tc>
        <w:tc>
          <w:tcPr>
            <w:tcW w:w="1915" w:type="dxa"/>
          </w:tcPr>
          <w:p w:rsidR="00FD6F4F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209; 117+91</w:t>
            </w:r>
          </w:p>
        </w:tc>
        <w:tc>
          <w:tcPr>
            <w:tcW w:w="1916" w:type="dxa"/>
          </w:tcPr>
          <w:p w:rsidR="00FD6F4F" w:rsidRPr="00242F70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i/>
                <w:sz w:val="24"/>
                <w:szCs w:val="24"/>
              </w:rPr>
              <w:t>Bgl</w:t>
            </w:r>
            <w:r>
              <w:rPr>
                <w:rFonts w:ascii="Georgia" w:hAnsi="Georgia"/>
                <w:sz w:val="24"/>
                <w:szCs w:val="24"/>
              </w:rPr>
              <w:t>I</w:t>
            </w:r>
            <w:proofErr w:type="spellEnd"/>
          </w:p>
        </w:tc>
      </w:tr>
      <w:tr w:rsidR="00D72CA9" w:rsidTr="00FD6F4F">
        <w:tc>
          <w:tcPr>
            <w:tcW w:w="1915" w:type="dxa"/>
          </w:tcPr>
          <w:p w:rsidR="00242F70" w:rsidRPr="00242F70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cnk11-4 </w:t>
            </w:r>
            <w:r>
              <w:rPr>
                <w:rFonts w:ascii="Georgia" w:hAnsi="Georgia"/>
                <w:sz w:val="24"/>
                <w:szCs w:val="24"/>
              </w:rPr>
              <w:t>(2C)</w:t>
            </w:r>
          </w:p>
        </w:tc>
        <w:tc>
          <w:tcPr>
            <w:tcW w:w="1915" w:type="dxa"/>
          </w:tcPr>
          <w:p w:rsidR="00242F70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FD6F4F">
              <w:rPr>
                <w:rFonts w:ascii="Georgia" w:hAnsi="Georgia"/>
                <w:sz w:val="24"/>
                <w:szCs w:val="24"/>
              </w:rPr>
              <w:t>CAC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GCC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CTA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TAC</w:t>
            </w:r>
          </w:p>
        </w:tc>
        <w:tc>
          <w:tcPr>
            <w:tcW w:w="1915" w:type="dxa"/>
          </w:tcPr>
          <w:p w:rsidR="00242F70" w:rsidRPr="00242F70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FD6F4F">
              <w:rPr>
                <w:rFonts w:ascii="Georgia" w:hAnsi="Georgia"/>
                <w:sz w:val="24"/>
                <w:szCs w:val="24"/>
              </w:rPr>
              <w:t>CCT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CCC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GCA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</w:t>
            </w:r>
          </w:p>
        </w:tc>
        <w:tc>
          <w:tcPr>
            <w:tcW w:w="1915" w:type="dxa"/>
          </w:tcPr>
          <w:p w:rsidR="00242F70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107+85+30; 115+107</w:t>
            </w:r>
          </w:p>
        </w:tc>
        <w:tc>
          <w:tcPr>
            <w:tcW w:w="1916" w:type="dxa"/>
          </w:tcPr>
          <w:p w:rsidR="00242F70" w:rsidRPr="00242F70" w:rsidRDefault="00242F70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i/>
                <w:sz w:val="24"/>
                <w:szCs w:val="24"/>
              </w:rPr>
              <w:t>Hae</w:t>
            </w:r>
            <w:r>
              <w:rPr>
                <w:rFonts w:ascii="Georgia" w:hAnsi="Georgia"/>
                <w:sz w:val="24"/>
                <w:szCs w:val="24"/>
              </w:rPr>
              <w:t>III</w:t>
            </w:r>
            <w:proofErr w:type="spellEnd"/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FD6F4F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ATG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CAT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lastRenderedPageBreak/>
              <w:t>TGA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TA</w:t>
            </w:r>
          </w:p>
        </w:tc>
        <w:tc>
          <w:tcPr>
            <w:tcW w:w="1915" w:type="dxa"/>
          </w:tcPr>
          <w:p w:rsidR="00D72CA9" w:rsidRPr="00FD6F4F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lastRenderedPageBreak/>
              <w:t>CCT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TGC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lastRenderedPageBreak/>
              <w:t>TCC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TG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lastRenderedPageBreak/>
              <w:t>300; 300</w:t>
            </w:r>
          </w:p>
        </w:tc>
        <w:tc>
          <w:tcPr>
            <w:tcW w:w="1916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lastRenderedPageBreak/>
              <w:t>cnk11-6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21C60">
              <w:rPr>
                <w:rFonts w:ascii="Georgia" w:hAnsi="Georgia"/>
              </w:rPr>
              <w:t>GGT GAG ATG AAG GCT CCA AA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821C60">
              <w:rPr>
                <w:rFonts w:ascii="Georgia" w:hAnsi="Georgia"/>
              </w:rPr>
              <w:t>CCT CTG GAA TGA CGC TGA G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256; 0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821C60" w:rsidRDefault="00D72CA9" w:rsidP="00D72CA9">
            <w:pPr>
              <w:spacing w:line="480" w:lineRule="auto"/>
              <w:rPr>
                <w:rFonts w:ascii="Georgia" w:hAnsi="Georgia"/>
              </w:rPr>
            </w:pPr>
            <w:r w:rsidRPr="00FD6F4F">
              <w:rPr>
                <w:rFonts w:ascii="Georgia" w:hAnsi="Georgia"/>
                <w:sz w:val="24"/>
                <w:szCs w:val="24"/>
              </w:rPr>
              <w:t>CAC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GCC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CTA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TAC</w:t>
            </w:r>
          </w:p>
        </w:tc>
        <w:tc>
          <w:tcPr>
            <w:tcW w:w="1915" w:type="dxa"/>
          </w:tcPr>
          <w:p w:rsidR="00D72CA9" w:rsidRPr="00821C60" w:rsidRDefault="00D72CA9" w:rsidP="00D72CA9">
            <w:pPr>
              <w:spacing w:line="480" w:lineRule="auto"/>
              <w:rPr>
                <w:rFonts w:ascii="Georgia" w:hAnsi="Georgia"/>
              </w:rPr>
            </w:pPr>
            <w:r w:rsidRPr="00FD6F4F">
              <w:rPr>
                <w:rFonts w:ascii="Georgia" w:hAnsi="Georgia"/>
                <w:sz w:val="24"/>
                <w:szCs w:val="24"/>
              </w:rPr>
              <w:t>CCT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AAC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CCC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GCA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FD6F4F">
              <w:rPr>
                <w:rFonts w:ascii="Georgia" w:hAnsi="Georgia"/>
                <w:sz w:val="24"/>
                <w:szCs w:val="24"/>
              </w:rPr>
              <w:t>TT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222; 0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FD6F4F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242F70">
              <w:rPr>
                <w:rFonts w:ascii="Georgia" w:hAnsi="Georgia"/>
                <w:sz w:val="24"/>
                <w:szCs w:val="24"/>
              </w:rPr>
              <w:t>GTC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AGG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CGG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AGT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GAC</w:t>
            </w:r>
          </w:p>
        </w:tc>
        <w:tc>
          <w:tcPr>
            <w:tcW w:w="1915" w:type="dxa"/>
          </w:tcPr>
          <w:p w:rsidR="00D72CA9" w:rsidRPr="00FD6F4F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242F70">
              <w:rPr>
                <w:rFonts w:ascii="Georgia" w:hAnsi="Georgia"/>
                <w:sz w:val="24"/>
                <w:szCs w:val="24"/>
              </w:rPr>
              <w:t>CGT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GAT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GAG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242F70">
              <w:rPr>
                <w:rFonts w:ascii="Georgia" w:hAnsi="Georgia"/>
                <w:sz w:val="24"/>
                <w:szCs w:val="24"/>
              </w:rPr>
              <w:t>CTG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Pr="00242F70">
              <w:rPr>
                <w:rFonts w:ascii="Georgia" w:hAnsi="Georgia"/>
                <w:sz w:val="24"/>
                <w:szCs w:val="24"/>
              </w:rPr>
              <w:t>CTG</w:t>
            </w:r>
            <w:proofErr w:type="spellEnd"/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259; 0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242F70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TGC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CTA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CG</w:t>
            </w:r>
          </w:p>
        </w:tc>
        <w:tc>
          <w:tcPr>
            <w:tcW w:w="1915" w:type="dxa"/>
          </w:tcPr>
          <w:p w:rsidR="00D72CA9" w:rsidRPr="00242F70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TGC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106; 0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CCG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TA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CAT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TAG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CGT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111; 0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CAC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ACA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AGA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ACA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TCG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AG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ACT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277; 0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</w:p>
        </w:tc>
      </w:tr>
      <w:tr w:rsidR="00D72CA9" w:rsidTr="00FD6F4F"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cnk11-6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CGC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ATC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GTG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TTG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TT</w:t>
            </w:r>
          </w:p>
        </w:tc>
        <w:tc>
          <w:tcPr>
            <w:tcW w:w="1915" w:type="dxa"/>
          </w:tcPr>
          <w:p w:rsidR="00D72CA9" w:rsidRP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 w:rsidRPr="00D72CA9">
              <w:rPr>
                <w:rFonts w:ascii="Georgia" w:hAnsi="Georgia"/>
                <w:sz w:val="24"/>
                <w:szCs w:val="24"/>
              </w:rPr>
              <w:t>CGC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TAA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TCT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CAC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TGG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TCC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D72CA9">
              <w:rPr>
                <w:rFonts w:ascii="Georgia" w:hAnsi="Georgia"/>
                <w:sz w:val="24"/>
                <w:szCs w:val="24"/>
              </w:rPr>
              <w:t>CT</w:t>
            </w:r>
          </w:p>
        </w:tc>
        <w:tc>
          <w:tcPr>
            <w:tcW w:w="1915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275; 275</w:t>
            </w:r>
          </w:p>
        </w:tc>
        <w:tc>
          <w:tcPr>
            <w:tcW w:w="1916" w:type="dxa"/>
          </w:tcPr>
          <w:p w:rsidR="00D72CA9" w:rsidRDefault="00D72CA9" w:rsidP="00D72CA9">
            <w:pPr>
              <w:spacing w:line="48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N/A</w:t>
            </w:r>
          </w:p>
        </w:tc>
      </w:tr>
    </w:tbl>
    <w:p w:rsidR="00FD6F4F" w:rsidRPr="00FD6F4F" w:rsidRDefault="00FD6F4F">
      <w:pPr>
        <w:rPr>
          <w:rFonts w:ascii="Georgia" w:hAnsi="Georgia"/>
          <w:sz w:val="24"/>
          <w:szCs w:val="24"/>
        </w:rPr>
      </w:pPr>
    </w:p>
    <w:sectPr w:rsidR="00FD6F4F" w:rsidRPr="00FD6F4F" w:rsidSect="00743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FD6F4F"/>
    <w:rsid w:val="00242F70"/>
    <w:rsid w:val="002C6D85"/>
    <w:rsid w:val="007432A6"/>
    <w:rsid w:val="00D72CA9"/>
    <w:rsid w:val="00DE4306"/>
    <w:rsid w:val="00FD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Huawen</dc:creator>
  <cp:lastModifiedBy>Huawen</cp:lastModifiedBy>
  <cp:revision>2</cp:revision>
  <dcterms:created xsi:type="dcterms:W3CDTF">2015-06-29T15:42:00Z</dcterms:created>
  <dcterms:modified xsi:type="dcterms:W3CDTF">2015-08-18T16:28:00Z</dcterms:modified>
</cp:coreProperties>
</file>