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92EFE" w14:textId="177F917B" w:rsidR="0044296D" w:rsidRPr="001D0383" w:rsidRDefault="0044296D" w:rsidP="0044296D">
      <w:pPr>
        <w:spacing w:line="48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1D0383">
        <w:rPr>
          <w:rFonts w:ascii="Times New Roman" w:eastAsia="Times New Roman" w:hAnsi="Times New Roman" w:cs="Times New Roman"/>
          <w:b/>
          <w:color w:val="000000" w:themeColor="text1"/>
        </w:rPr>
        <w:t>Supplemental Table 4</w:t>
      </w:r>
      <w:r w:rsidRPr="001D0383">
        <w:rPr>
          <w:rFonts w:ascii="Times New Roman" w:eastAsia="Times New Roman" w:hAnsi="Times New Roman" w:cs="Times New Roman"/>
          <w:color w:val="000000" w:themeColor="text1"/>
        </w:rPr>
        <w:t xml:space="preserve">. </w:t>
      </w:r>
      <w:r w:rsidRPr="001D0383">
        <w:rPr>
          <w:rFonts w:ascii="Times New Roman" w:hAnsi="Times New Roman" w:cs="Times New Roman"/>
          <w:color w:val="000000" w:themeColor="text1"/>
        </w:rPr>
        <w:t xml:space="preserve">Interactions of </w:t>
      </w:r>
      <w:r w:rsidRPr="001D0383">
        <w:rPr>
          <w:rFonts w:ascii="Times New Roman" w:eastAsia="Times New Roman" w:hAnsi="Times New Roman" w:cs="Times New Roman"/>
          <w:color w:val="000000" w:themeColor="text1"/>
        </w:rPr>
        <w:t xml:space="preserve">the </w:t>
      </w:r>
      <w:r w:rsidRPr="001D0383">
        <w:rPr>
          <w:rFonts w:ascii="Times New Roman" w:eastAsia="Times New Roman" w:hAnsi="Times New Roman" w:cs="Times New Roman"/>
          <w:i/>
          <w:color w:val="000000" w:themeColor="text1"/>
        </w:rPr>
        <w:t>APOE</w:t>
      </w:r>
      <w:r w:rsidRPr="001D0383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ins w:id="0" w:author="Author">
        <w:r w:rsidR="005B5519">
          <w:rPr>
            <w:rFonts w:ascii="Cambria" w:hAnsi="Cambria" w:cs="Times New Roman"/>
            <w:color w:val="000000" w:themeColor="text1"/>
            <w:sz w:val="20"/>
            <w:szCs w:val="20"/>
          </w:rPr>
          <w:t>ε</w:t>
        </w:r>
      </w:ins>
      <w:del w:id="1" w:author="Author">
        <w:r w:rsidRPr="001D0383" w:rsidDel="005B5519">
          <w:rPr>
            <w:rFonts w:ascii="Symbol" w:hAnsi="Symbol" w:cs="Times New Roman"/>
            <w:color w:val="000000" w:themeColor="text1"/>
            <w:sz w:val="20"/>
            <w:szCs w:val="20"/>
          </w:rPr>
          <w:delText></w:delText>
        </w:r>
      </w:del>
      <w:r w:rsidRPr="001D0383">
        <w:rPr>
          <w:rFonts w:ascii="Times New Roman" w:eastAsia="Times New Roman" w:hAnsi="Times New Roman" w:cs="Times New Roman"/>
          <w:color w:val="000000" w:themeColor="text1"/>
        </w:rPr>
        <w:t xml:space="preserve">2 and </w:t>
      </w:r>
      <w:ins w:id="2" w:author="Author">
        <w:r w:rsidR="005B5519">
          <w:rPr>
            <w:rFonts w:ascii="Cambria" w:hAnsi="Cambria" w:cs="Times New Roman"/>
            <w:color w:val="000000" w:themeColor="text1"/>
            <w:sz w:val="20"/>
            <w:szCs w:val="20"/>
          </w:rPr>
          <w:t>ε</w:t>
        </w:r>
      </w:ins>
      <w:del w:id="3" w:author="Author">
        <w:r w:rsidRPr="001D0383" w:rsidDel="005B5519">
          <w:rPr>
            <w:rFonts w:ascii="Symbol" w:hAnsi="Symbol" w:cs="Times New Roman"/>
            <w:color w:val="000000" w:themeColor="text1"/>
            <w:sz w:val="20"/>
            <w:szCs w:val="20"/>
          </w:rPr>
          <w:delText></w:delText>
        </w:r>
      </w:del>
      <w:r w:rsidRPr="001D0383">
        <w:rPr>
          <w:rFonts w:ascii="Times New Roman" w:eastAsia="Times New Roman" w:hAnsi="Times New Roman" w:cs="Times New Roman"/>
          <w:color w:val="000000" w:themeColor="text1"/>
        </w:rPr>
        <w:t xml:space="preserve">4 alleles </w:t>
      </w:r>
      <w:r w:rsidRPr="001D0383">
        <w:rPr>
          <w:rFonts w:ascii="Times New Roman" w:hAnsi="Times New Roman" w:cs="Times New Roman"/>
          <w:color w:val="000000" w:themeColor="text1"/>
        </w:rPr>
        <w:t>with smoking and BMI</w:t>
      </w:r>
      <w:r w:rsidRPr="001D0383">
        <w:rPr>
          <w:rFonts w:ascii="Times New Roman" w:eastAsia="Times New Roman" w:hAnsi="Times New Roman" w:cs="Times New Roman"/>
          <w:color w:val="000000" w:themeColor="text1"/>
        </w:rPr>
        <w:t xml:space="preserve"> in the relationship to FEV</w:t>
      </w:r>
      <w:r w:rsidRPr="001D0383">
        <w:rPr>
          <w:rFonts w:ascii="Times New Roman" w:eastAsia="Times New Roman" w:hAnsi="Times New Roman" w:cs="Times New Roman"/>
          <w:color w:val="000000" w:themeColor="text1"/>
          <w:vertAlign w:val="subscript"/>
        </w:rPr>
        <w:t>1</w:t>
      </w:r>
      <w:r w:rsidRPr="001D0383">
        <w:rPr>
          <w:rFonts w:ascii="Times New Roman" w:eastAsia="Times New Roman" w:hAnsi="Times New Roman" w:cs="Times New Roman"/>
          <w:color w:val="000000" w:themeColor="text1"/>
        </w:rPr>
        <w:t xml:space="preserve">/FVC.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7"/>
        <w:gridCol w:w="1371"/>
        <w:gridCol w:w="711"/>
        <w:gridCol w:w="601"/>
        <w:gridCol w:w="889"/>
        <w:gridCol w:w="675"/>
        <w:gridCol w:w="601"/>
        <w:gridCol w:w="889"/>
        <w:gridCol w:w="675"/>
        <w:gridCol w:w="601"/>
        <w:gridCol w:w="906"/>
      </w:tblGrid>
      <w:tr w:rsidR="0044296D" w:rsidRPr="001D0383" w14:paraId="3C292C0B" w14:textId="77777777" w:rsidTr="00574520">
        <w:tc>
          <w:tcPr>
            <w:tcW w:w="0" w:type="auto"/>
            <w:vMerge w:val="restart"/>
            <w:shd w:val="clear" w:color="auto" w:fill="auto"/>
            <w:vAlign w:val="center"/>
          </w:tcPr>
          <w:p w14:paraId="0B4CB7DE" w14:textId="77777777" w:rsidR="0044296D" w:rsidRPr="001D0383" w:rsidRDefault="0044296D" w:rsidP="00574520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Trait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9368137" w14:textId="77777777" w:rsidR="0044296D" w:rsidRPr="001D0383" w:rsidRDefault="0044296D" w:rsidP="00574520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Effect</w:t>
            </w:r>
          </w:p>
          <w:p w14:paraId="5B07CBFB" w14:textId="77777777" w:rsidR="0044296D" w:rsidRPr="001D0383" w:rsidRDefault="0044296D" w:rsidP="00574520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allele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55295471" w14:textId="77777777" w:rsidR="0044296D" w:rsidRPr="001D0383" w:rsidRDefault="0044296D" w:rsidP="00574520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Men &amp; Women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2D996159" w14:textId="77777777" w:rsidR="0044296D" w:rsidRPr="001D0383" w:rsidRDefault="0044296D" w:rsidP="00574520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Men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70385531" w14:textId="77777777" w:rsidR="0044296D" w:rsidRPr="001D0383" w:rsidRDefault="0044296D" w:rsidP="00574520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Women</w:t>
            </w:r>
          </w:p>
        </w:tc>
      </w:tr>
      <w:tr w:rsidR="0044296D" w:rsidRPr="001D0383" w14:paraId="3743D64D" w14:textId="77777777" w:rsidTr="00574520">
        <w:tc>
          <w:tcPr>
            <w:tcW w:w="0" w:type="auto"/>
            <w:vMerge/>
            <w:shd w:val="clear" w:color="auto" w:fill="auto"/>
          </w:tcPr>
          <w:p w14:paraId="128B6390" w14:textId="77777777" w:rsidR="0044296D" w:rsidRPr="001D0383" w:rsidRDefault="0044296D" w:rsidP="00574520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08773C52" w14:textId="77777777" w:rsidR="0044296D" w:rsidRPr="001D0383" w:rsidRDefault="0044296D" w:rsidP="00574520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6151C152" w14:textId="77777777" w:rsidR="0044296D" w:rsidRPr="001D0383" w:rsidRDefault="0044296D" w:rsidP="00574520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Beta</w:t>
            </w:r>
          </w:p>
        </w:tc>
        <w:tc>
          <w:tcPr>
            <w:tcW w:w="0" w:type="auto"/>
            <w:shd w:val="clear" w:color="auto" w:fill="auto"/>
          </w:tcPr>
          <w:p w14:paraId="18725516" w14:textId="77777777" w:rsidR="0044296D" w:rsidRPr="001D0383" w:rsidRDefault="0044296D" w:rsidP="00574520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SE</w:t>
            </w:r>
          </w:p>
        </w:tc>
        <w:tc>
          <w:tcPr>
            <w:tcW w:w="0" w:type="auto"/>
            <w:shd w:val="clear" w:color="auto" w:fill="auto"/>
          </w:tcPr>
          <w:p w14:paraId="7536EEDA" w14:textId="77777777" w:rsidR="0044296D" w:rsidRPr="001D0383" w:rsidRDefault="0044296D" w:rsidP="00904F0B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P-value</w:t>
            </w:r>
          </w:p>
        </w:tc>
        <w:tc>
          <w:tcPr>
            <w:tcW w:w="0" w:type="auto"/>
            <w:shd w:val="clear" w:color="auto" w:fill="auto"/>
          </w:tcPr>
          <w:p w14:paraId="5776146F" w14:textId="77777777" w:rsidR="0044296D" w:rsidRPr="001D0383" w:rsidRDefault="0044296D" w:rsidP="00574520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Beta</w:t>
            </w:r>
          </w:p>
        </w:tc>
        <w:tc>
          <w:tcPr>
            <w:tcW w:w="0" w:type="auto"/>
            <w:shd w:val="clear" w:color="auto" w:fill="auto"/>
          </w:tcPr>
          <w:p w14:paraId="67FACE3F" w14:textId="77777777" w:rsidR="0044296D" w:rsidRPr="001D0383" w:rsidRDefault="0044296D" w:rsidP="00574520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SE</w:t>
            </w:r>
          </w:p>
        </w:tc>
        <w:tc>
          <w:tcPr>
            <w:tcW w:w="0" w:type="auto"/>
            <w:shd w:val="clear" w:color="auto" w:fill="auto"/>
          </w:tcPr>
          <w:p w14:paraId="1BC7449E" w14:textId="77777777" w:rsidR="0044296D" w:rsidRPr="001D0383" w:rsidRDefault="0044296D" w:rsidP="00904F0B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P-value</w:t>
            </w:r>
          </w:p>
        </w:tc>
        <w:tc>
          <w:tcPr>
            <w:tcW w:w="0" w:type="auto"/>
            <w:shd w:val="clear" w:color="auto" w:fill="auto"/>
          </w:tcPr>
          <w:p w14:paraId="46A0334C" w14:textId="77777777" w:rsidR="0044296D" w:rsidRPr="001D0383" w:rsidRDefault="0044296D" w:rsidP="00574520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Beta</w:t>
            </w:r>
          </w:p>
        </w:tc>
        <w:tc>
          <w:tcPr>
            <w:tcW w:w="0" w:type="auto"/>
            <w:shd w:val="clear" w:color="auto" w:fill="auto"/>
          </w:tcPr>
          <w:p w14:paraId="0ADCB28B" w14:textId="77777777" w:rsidR="0044296D" w:rsidRPr="001D0383" w:rsidRDefault="0044296D" w:rsidP="00574520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SE</w:t>
            </w:r>
          </w:p>
        </w:tc>
        <w:tc>
          <w:tcPr>
            <w:tcW w:w="0" w:type="auto"/>
            <w:shd w:val="clear" w:color="auto" w:fill="auto"/>
          </w:tcPr>
          <w:p w14:paraId="4FBA405C" w14:textId="77777777" w:rsidR="0044296D" w:rsidRPr="001D0383" w:rsidRDefault="0044296D" w:rsidP="00904F0B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P-value</w:t>
            </w:r>
          </w:p>
        </w:tc>
      </w:tr>
      <w:tr w:rsidR="00FD01B2" w:rsidRPr="001D0383" w14:paraId="69656C4A" w14:textId="77777777" w:rsidTr="00574520">
        <w:tc>
          <w:tcPr>
            <w:tcW w:w="0" w:type="auto"/>
            <w:vMerge w:val="restart"/>
            <w:shd w:val="clear" w:color="auto" w:fill="auto"/>
          </w:tcPr>
          <w:p w14:paraId="40810963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FEV</w:t>
            </w: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vertAlign w:val="subscript"/>
              </w:rPr>
              <w:t>1</w:t>
            </w: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/FVC</w:t>
            </w:r>
          </w:p>
          <w:p w14:paraId="3151E465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No interactions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DB3D0D5" w14:textId="13FCD276" w:rsidR="00FD01B2" w:rsidRPr="001D0383" w:rsidRDefault="005B5519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4" w:author="Author">
              <w:r>
                <w:rPr>
                  <w:rFonts w:ascii="Cambria" w:hAnsi="Cambria" w:cs="Times New Roman"/>
                  <w:color w:val="000000" w:themeColor="text1"/>
                  <w:sz w:val="20"/>
                  <w:szCs w:val="20"/>
                </w:rPr>
                <w:t>ε</w:t>
              </w:r>
            </w:ins>
            <w:del w:id="5" w:author="Author">
              <w:r w:rsidR="00FD01B2" w:rsidRPr="001D0383" w:rsidDel="005B5519">
                <w:rPr>
                  <w:rFonts w:ascii="Symbol" w:hAnsi="Symbol" w:cs="Times New Roman"/>
                  <w:color w:val="000000" w:themeColor="text1"/>
                  <w:sz w:val="20"/>
                  <w:szCs w:val="20"/>
                </w:rPr>
                <w:delText></w:delText>
              </w:r>
            </w:del>
            <w:r w:rsidR="00FD01B2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65F428F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0.14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F895737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0.32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2E3CF12" w14:textId="03EEB526" w:rsidR="00FD01B2" w:rsidRPr="001D0383" w:rsidRDefault="00CF62CF" w:rsidP="00CF62CF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FD01B2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67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88BA334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0.56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000EE8B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0.50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ECBFD39" w14:textId="0B2A2ECD" w:rsidR="00FD01B2" w:rsidRPr="001D0383" w:rsidRDefault="00CF62CF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FD01B2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26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2BE4C6C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-0.21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986A778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0.40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DD3976F" w14:textId="29069542" w:rsidR="00FD01B2" w:rsidRPr="001D0383" w:rsidRDefault="00CF62CF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FD01B2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608</w:t>
            </w:r>
          </w:p>
        </w:tc>
      </w:tr>
      <w:tr w:rsidR="00FD01B2" w:rsidRPr="001D0383" w14:paraId="59989085" w14:textId="77777777" w:rsidTr="00574520">
        <w:tc>
          <w:tcPr>
            <w:tcW w:w="0" w:type="auto"/>
            <w:vMerge/>
            <w:shd w:val="clear" w:color="auto" w:fill="auto"/>
          </w:tcPr>
          <w:p w14:paraId="72F85388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3BA983E3" w14:textId="6522A3E0" w:rsidR="00FD01B2" w:rsidRPr="001D0383" w:rsidRDefault="005B5519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6" w:author="Author">
              <w:r>
                <w:rPr>
                  <w:rFonts w:ascii="Cambria" w:hAnsi="Cambria" w:cs="Times New Roman"/>
                  <w:color w:val="000000" w:themeColor="text1"/>
                  <w:sz w:val="20"/>
                  <w:szCs w:val="20"/>
                </w:rPr>
                <w:t>ε</w:t>
              </w:r>
            </w:ins>
            <w:del w:id="7" w:author="Author">
              <w:r w:rsidR="00FD01B2" w:rsidRPr="001D0383" w:rsidDel="005B5519">
                <w:rPr>
                  <w:rFonts w:ascii="Symbol" w:hAnsi="Symbol" w:cs="Times New Roman"/>
                  <w:color w:val="000000" w:themeColor="text1"/>
                  <w:sz w:val="20"/>
                  <w:szCs w:val="20"/>
                </w:rPr>
                <w:delText></w:delText>
              </w:r>
            </w:del>
            <w:r w:rsidR="00FD01B2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135827D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-0.69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CDBEC3F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0.30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C030A07" w14:textId="0BE2F50E" w:rsidR="00FD01B2" w:rsidRPr="001D0383" w:rsidRDefault="00CF62CF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.0</w:t>
            </w:r>
            <w:r w:rsidR="00FD01B2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</w:t>
            </w:r>
            <w:r w:rsidRPr="00904F0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BA4598D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-0.13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B0C5A1B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0.47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3E9763B" w14:textId="515C594B" w:rsidR="00FD01B2" w:rsidRPr="001D0383" w:rsidRDefault="00CF62CF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FD01B2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78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E6986A7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-1.23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15FB0F9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0.39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F15277C" w14:textId="5EDA7620" w:rsidR="00FD01B2" w:rsidRPr="001D0383" w:rsidRDefault="00CF62CF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.002</w:t>
            </w:r>
            <w:r w:rsidRPr="002C230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perscript"/>
              </w:rPr>
              <w:t>*</w:t>
            </w:r>
          </w:p>
        </w:tc>
      </w:tr>
      <w:tr w:rsidR="00FD01B2" w:rsidRPr="001D0383" w14:paraId="26186880" w14:textId="77777777" w:rsidTr="00574520">
        <w:tc>
          <w:tcPr>
            <w:tcW w:w="0" w:type="auto"/>
            <w:vMerge w:val="restart"/>
            <w:shd w:val="clear" w:color="auto" w:fill="auto"/>
          </w:tcPr>
          <w:p w14:paraId="4CED1B4D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FEV</w:t>
            </w: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vertAlign w:val="subscript"/>
              </w:rPr>
              <w:t>1</w:t>
            </w: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/FVC</w:t>
            </w:r>
          </w:p>
          <w:p w14:paraId="3F3D42C6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Interaction </w:t>
            </w:r>
          </w:p>
          <w:p w14:paraId="2C376BB1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with smoking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52B1CE5" w14:textId="7CF5AC40" w:rsidR="00FD01B2" w:rsidRPr="001D0383" w:rsidRDefault="005B5519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8" w:author="Author">
              <w:r>
                <w:rPr>
                  <w:rFonts w:ascii="Cambria" w:hAnsi="Cambria" w:cs="Times New Roman"/>
                  <w:color w:val="000000" w:themeColor="text1"/>
                  <w:sz w:val="20"/>
                  <w:szCs w:val="20"/>
                </w:rPr>
                <w:t>ε</w:t>
              </w:r>
            </w:ins>
            <w:del w:id="9" w:author="Author">
              <w:r w:rsidR="00FD01B2" w:rsidRPr="001D0383" w:rsidDel="005B5519">
                <w:rPr>
                  <w:rFonts w:ascii="Symbol" w:hAnsi="Symbol" w:cs="Times New Roman"/>
                  <w:color w:val="000000" w:themeColor="text1"/>
                  <w:sz w:val="20"/>
                  <w:szCs w:val="20"/>
                </w:rPr>
                <w:delText></w:delText>
              </w:r>
            </w:del>
            <w:r w:rsidR="00FD01B2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20074DA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0.14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68FAC1C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0.48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0CA6AA3" w14:textId="5C65157F" w:rsidR="00FD01B2" w:rsidRPr="001D0383" w:rsidRDefault="00CF62CF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FD01B2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78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069DF76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0.24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8AE693E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0.70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6082BEA" w14:textId="081701FB" w:rsidR="00FD01B2" w:rsidRPr="001D0383" w:rsidRDefault="00CF62CF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FD01B2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  <w:r w:rsidR="001D30C6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2899949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3CA40F0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0.65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12A1299" w14:textId="06905B4C" w:rsidR="00FD01B2" w:rsidRPr="001D0383" w:rsidRDefault="00CF62CF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FD01B2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  <w:tr w:rsidR="00FD01B2" w:rsidRPr="001D0383" w14:paraId="17DFBEA2" w14:textId="77777777" w:rsidTr="00574520">
        <w:tc>
          <w:tcPr>
            <w:tcW w:w="0" w:type="auto"/>
            <w:vMerge/>
            <w:shd w:val="clear" w:color="auto" w:fill="auto"/>
          </w:tcPr>
          <w:p w14:paraId="116DC614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3B549CFF" w14:textId="77DE1852" w:rsidR="00FD01B2" w:rsidRPr="001D0383" w:rsidRDefault="005B5519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10" w:author="Author">
              <w:r>
                <w:rPr>
                  <w:rFonts w:ascii="Cambria" w:hAnsi="Cambria" w:cs="Times New Roman"/>
                  <w:color w:val="000000" w:themeColor="text1"/>
                  <w:sz w:val="20"/>
                  <w:szCs w:val="20"/>
                </w:rPr>
                <w:t>ε</w:t>
              </w:r>
            </w:ins>
            <w:del w:id="11" w:author="Author">
              <w:r w:rsidR="00FD01B2" w:rsidRPr="001D0383" w:rsidDel="005B5519">
                <w:rPr>
                  <w:rFonts w:ascii="Symbol" w:hAnsi="Symbol" w:cs="Times New Roman"/>
                  <w:color w:val="000000" w:themeColor="text1"/>
                  <w:sz w:val="20"/>
                  <w:szCs w:val="20"/>
                </w:rPr>
                <w:delText></w:delText>
              </w:r>
            </w:del>
            <w:r w:rsidR="00FD01B2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2*smoking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817B12A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FF45984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0.62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C1B252C" w14:textId="2747DA14" w:rsidR="00FD01B2" w:rsidRPr="001D0383" w:rsidRDefault="00CF62CF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FD01B2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99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86DEB85" w14:textId="286E42CE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0.55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BF0FB52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0.96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6E666DB" w14:textId="4FD88559" w:rsidR="00FD01B2" w:rsidRPr="001D0383" w:rsidRDefault="00CF62CF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FD01B2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004D93F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-0.34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50EF8C3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0.81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A6A377E" w14:textId="1C868B0E" w:rsidR="00FD01B2" w:rsidRPr="001D0383" w:rsidRDefault="00CF62CF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FD01B2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  <w:tr w:rsidR="00FD01B2" w:rsidRPr="001D0383" w14:paraId="4E326EA2" w14:textId="77777777" w:rsidTr="00574520">
        <w:tc>
          <w:tcPr>
            <w:tcW w:w="0" w:type="auto"/>
            <w:vMerge/>
            <w:shd w:val="clear" w:color="auto" w:fill="auto"/>
          </w:tcPr>
          <w:p w14:paraId="7DA108DE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25DE1972" w14:textId="1E57F269" w:rsidR="00FD01B2" w:rsidRPr="001D0383" w:rsidRDefault="005B5519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ins w:id="12" w:author="Author">
              <w:r>
                <w:rPr>
                  <w:rFonts w:ascii="Cambria" w:hAnsi="Cambria" w:cs="Times New Roman"/>
                  <w:color w:val="000000" w:themeColor="text1"/>
                  <w:sz w:val="20"/>
                  <w:szCs w:val="20"/>
                </w:rPr>
                <w:t>ε</w:t>
              </w:r>
            </w:ins>
            <w:del w:id="13" w:author="Author">
              <w:r w:rsidR="00FD01B2" w:rsidRPr="001D0383" w:rsidDel="005B5519">
                <w:rPr>
                  <w:rFonts w:ascii="Symbol" w:hAnsi="Symbol" w:cs="Times New Roman"/>
                  <w:color w:val="000000" w:themeColor="text1"/>
                  <w:sz w:val="20"/>
                  <w:szCs w:val="20"/>
                </w:rPr>
                <w:delText></w:delText>
              </w:r>
            </w:del>
            <w:r w:rsidR="00FD01B2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482FA5D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-0.60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FCB945B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0.45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0074758" w14:textId="14BB7A92" w:rsidR="00FD01B2" w:rsidRPr="001D0383" w:rsidRDefault="00CF62CF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FD01B2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248BE1B" w14:textId="2905976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0.42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BB1E20F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0.65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23A2F2A" w14:textId="4D88B7A9" w:rsidR="00FD01B2" w:rsidRPr="001D0383" w:rsidRDefault="00CF62CF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FD01B2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D3056AA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-1.92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279B3FC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0.61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1FAD10B" w14:textId="10FAB43A" w:rsidR="00FD01B2" w:rsidRPr="001D0383" w:rsidRDefault="00CF62CF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.002</w:t>
            </w:r>
            <w:r w:rsidRPr="002C230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perscript"/>
              </w:rPr>
              <w:t>*</w:t>
            </w:r>
          </w:p>
        </w:tc>
      </w:tr>
      <w:tr w:rsidR="00FD01B2" w:rsidRPr="001D0383" w14:paraId="7A054D5B" w14:textId="77777777" w:rsidTr="00574520">
        <w:tc>
          <w:tcPr>
            <w:tcW w:w="0" w:type="auto"/>
            <w:vMerge/>
            <w:shd w:val="clear" w:color="auto" w:fill="auto"/>
          </w:tcPr>
          <w:p w14:paraId="7FCB1C4E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2E09EC46" w14:textId="2EFB59EC" w:rsidR="00FD01B2" w:rsidRPr="001D0383" w:rsidRDefault="005B5519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ins w:id="14" w:author="Author">
              <w:r>
                <w:rPr>
                  <w:rFonts w:ascii="Cambria" w:hAnsi="Cambria" w:cs="Times New Roman"/>
                  <w:color w:val="000000" w:themeColor="text1"/>
                  <w:sz w:val="20"/>
                  <w:szCs w:val="20"/>
                </w:rPr>
                <w:t>ε</w:t>
              </w:r>
            </w:ins>
            <w:del w:id="15" w:author="Author">
              <w:r w:rsidR="00FD01B2" w:rsidRPr="001D0383" w:rsidDel="005B5519">
                <w:rPr>
                  <w:rFonts w:ascii="Symbol" w:hAnsi="Symbol" w:cs="Times New Roman"/>
                  <w:color w:val="000000" w:themeColor="text1"/>
                  <w:sz w:val="20"/>
                  <w:szCs w:val="20"/>
                </w:rPr>
                <w:delText></w:delText>
              </w:r>
            </w:del>
            <w:r w:rsidR="00FD01B2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4*smoking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DBA10B8" w14:textId="386AA209" w:rsidR="00FD01B2" w:rsidRPr="001D0383" w:rsidRDefault="001D30C6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  <w:r w:rsidR="00FD01B2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0.11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6205422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0.59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1488EC4" w14:textId="559D1E7D" w:rsidR="00FD01B2" w:rsidRPr="001D0383" w:rsidRDefault="00CF62CF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FD01B2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85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799DD20" w14:textId="7B279421" w:rsidR="00FD01B2" w:rsidRPr="001D0383" w:rsidRDefault="001D30C6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  <w:r w:rsidR="00FD01B2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1.10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4C5125C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0.92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75DFEF4" w14:textId="40B14698" w:rsidR="00FD01B2" w:rsidRPr="001D0383" w:rsidRDefault="00CF62CF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FD01B2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C0AC4F0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1.20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431ED0C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0.78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A5FD899" w14:textId="246E9F06" w:rsidR="00FD01B2" w:rsidRPr="001D0383" w:rsidRDefault="00CF62CF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FD01B2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  <w:tr w:rsidR="00FD01B2" w:rsidRPr="001D0383" w14:paraId="74DED262" w14:textId="77777777" w:rsidTr="00574520">
        <w:tc>
          <w:tcPr>
            <w:tcW w:w="0" w:type="auto"/>
            <w:vMerge w:val="restart"/>
            <w:shd w:val="clear" w:color="auto" w:fill="auto"/>
          </w:tcPr>
          <w:p w14:paraId="38758BDA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FEV</w:t>
            </w: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vertAlign w:val="subscript"/>
              </w:rPr>
              <w:t>1</w:t>
            </w: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/FVC</w:t>
            </w:r>
          </w:p>
          <w:p w14:paraId="10830456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Interaction </w:t>
            </w:r>
          </w:p>
          <w:p w14:paraId="0D4A1E6D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with BMI</w:t>
            </w:r>
          </w:p>
        </w:tc>
        <w:tc>
          <w:tcPr>
            <w:tcW w:w="0" w:type="auto"/>
            <w:shd w:val="clear" w:color="auto" w:fill="auto"/>
          </w:tcPr>
          <w:p w14:paraId="6F7E0480" w14:textId="7BB579EA" w:rsidR="00FD01B2" w:rsidRPr="001D0383" w:rsidRDefault="005B5519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16" w:author="Author">
              <w:r>
                <w:rPr>
                  <w:rFonts w:ascii="Cambria" w:hAnsi="Cambria" w:cs="Times New Roman"/>
                  <w:color w:val="000000" w:themeColor="text1"/>
                  <w:sz w:val="20"/>
                  <w:szCs w:val="20"/>
                </w:rPr>
                <w:t>ε</w:t>
              </w:r>
            </w:ins>
            <w:del w:id="17" w:author="Author">
              <w:r w:rsidR="00FD01B2" w:rsidRPr="001D0383" w:rsidDel="005B5519">
                <w:rPr>
                  <w:rFonts w:ascii="Symbol" w:hAnsi="Symbol" w:cs="Times New Roman"/>
                  <w:color w:val="000000" w:themeColor="text1"/>
                  <w:sz w:val="20"/>
                  <w:szCs w:val="20"/>
                </w:rPr>
                <w:delText></w:delText>
              </w:r>
            </w:del>
            <w:r w:rsidR="00FD01B2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07F9896" w14:textId="568E1798" w:rsidR="00FD01B2" w:rsidRPr="001D0383" w:rsidRDefault="00FD01B2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4A0D9685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0.37</w:t>
            </w:r>
          </w:p>
        </w:tc>
        <w:tc>
          <w:tcPr>
            <w:tcW w:w="0" w:type="auto"/>
            <w:shd w:val="clear" w:color="auto" w:fill="auto"/>
          </w:tcPr>
          <w:p w14:paraId="065458F7" w14:textId="5CF8D475" w:rsidR="00FD01B2" w:rsidRPr="001D0383" w:rsidRDefault="00CF62CF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FD01B2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879</w:t>
            </w:r>
          </w:p>
        </w:tc>
        <w:tc>
          <w:tcPr>
            <w:tcW w:w="0" w:type="auto"/>
            <w:shd w:val="clear" w:color="auto" w:fill="auto"/>
          </w:tcPr>
          <w:p w14:paraId="6CE5BDBD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0.18</w:t>
            </w:r>
          </w:p>
        </w:tc>
        <w:tc>
          <w:tcPr>
            <w:tcW w:w="0" w:type="auto"/>
            <w:shd w:val="clear" w:color="auto" w:fill="auto"/>
          </w:tcPr>
          <w:p w14:paraId="44ACFCD6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0.58</w:t>
            </w:r>
          </w:p>
        </w:tc>
        <w:tc>
          <w:tcPr>
            <w:tcW w:w="0" w:type="auto"/>
            <w:shd w:val="clear" w:color="auto" w:fill="auto"/>
          </w:tcPr>
          <w:p w14:paraId="3B6C7D47" w14:textId="5A832DC2" w:rsidR="00FD01B2" w:rsidRPr="001D0383" w:rsidRDefault="00CF62CF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FD01B2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757</w:t>
            </w:r>
          </w:p>
        </w:tc>
        <w:tc>
          <w:tcPr>
            <w:tcW w:w="0" w:type="auto"/>
            <w:shd w:val="clear" w:color="auto" w:fill="auto"/>
          </w:tcPr>
          <w:p w14:paraId="4C0ED6F9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-0.07</w:t>
            </w:r>
          </w:p>
        </w:tc>
        <w:tc>
          <w:tcPr>
            <w:tcW w:w="0" w:type="auto"/>
            <w:shd w:val="clear" w:color="auto" w:fill="auto"/>
          </w:tcPr>
          <w:p w14:paraId="7059E18D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0.46</w:t>
            </w:r>
          </w:p>
        </w:tc>
        <w:tc>
          <w:tcPr>
            <w:tcW w:w="0" w:type="auto"/>
            <w:shd w:val="clear" w:color="auto" w:fill="auto"/>
          </w:tcPr>
          <w:p w14:paraId="432EC8EC" w14:textId="2DAD1072" w:rsidR="00FD01B2" w:rsidRPr="001D0383" w:rsidRDefault="00CF62CF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FD01B2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883</w:t>
            </w:r>
          </w:p>
        </w:tc>
      </w:tr>
      <w:tr w:rsidR="00FD01B2" w:rsidRPr="001D0383" w14:paraId="5E94648F" w14:textId="77777777" w:rsidTr="00574520">
        <w:tc>
          <w:tcPr>
            <w:tcW w:w="0" w:type="auto"/>
            <w:vMerge/>
            <w:shd w:val="clear" w:color="auto" w:fill="auto"/>
          </w:tcPr>
          <w:p w14:paraId="2339F2D6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0125D1B0" w14:textId="7C12F546" w:rsidR="00FD01B2" w:rsidRPr="001D0383" w:rsidRDefault="005B5519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18" w:author="Author">
              <w:r>
                <w:rPr>
                  <w:rFonts w:ascii="Cambria" w:hAnsi="Cambria" w:cs="Times New Roman"/>
                  <w:color w:val="000000" w:themeColor="text1"/>
                  <w:sz w:val="20"/>
                  <w:szCs w:val="20"/>
                </w:rPr>
                <w:t>ε</w:t>
              </w:r>
            </w:ins>
            <w:del w:id="19" w:author="Author">
              <w:r w:rsidR="00FD01B2" w:rsidRPr="001D0383" w:rsidDel="005B5519">
                <w:rPr>
                  <w:rFonts w:ascii="Symbol" w:hAnsi="Symbol" w:cs="Times New Roman"/>
                  <w:color w:val="000000" w:themeColor="text1"/>
                  <w:sz w:val="20"/>
                  <w:szCs w:val="20"/>
                </w:rPr>
                <w:delText></w:delText>
              </w:r>
            </w:del>
            <w:r w:rsidR="00FD01B2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2*BMI</w:t>
            </w:r>
          </w:p>
        </w:tc>
        <w:tc>
          <w:tcPr>
            <w:tcW w:w="0" w:type="auto"/>
            <w:shd w:val="clear" w:color="auto" w:fill="auto"/>
          </w:tcPr>
          <w:p w14:paraId="22EA0D87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0.18</w:t>
            </w:r>
          </w:p>
        </w:tc>
        <w:tc>
          <w:tcPr>
            <w:tcW w:w="0" w:type="auto"/>
            <w:shd w:val="clear" w:color="auto" w:fill="auto"/>
          </w:tcPr>
          <w:p w14:paraId="0815BD8D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0.71</w:t>
            </w:r>
          </w:p>
        </w:tc>
        <w:tc>
          <w:tcPr>
            <w:tcW w:w="0" w:type="auto"/>
            <w:shd w:val="clear" w:color="auto" w:fill="auto"/>
          </w:tcPr>
          <w:p w14:paraId="45159078" w14:textId="75C08DB3" w:rsidR="00FD01B2" w:rsidRPr="001D0383" w:rsidRDefault="00CF62CF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FD01B2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795</w:t>
            </w:r>
          </w:p>
        </w:tc>
        <w:tc>
          <w:tcPr>
            <w:tcW w:w="0" w:type="auto"/>
            <w:shd w:val="clear" w:color="auto" w:fill="auto"/>
          </w:tcPr>
          <w:p w14:paraId="67541D4D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1.23</w:t>
            </w:r>
          </w:p>
        </w:tc>
        <w:tc>
          <w:tcPr>
            <w:tcW w:w="0" w:type="auto"/>
            <w:shd w:val="clear" w:color="auto" w:fill="auto"/>
          </w:tcPr>
          <w:p w14:paraId="20F50311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1.09</w:t>
            </w:r>
          </w:p>
        </w:tc>
        <w:tc>
          <w:tcPr>
            <w:tcW w:w="0" w:type="auto"/>
            <w:shd w:val="clear" w:color="auto" w:fill="auto"/>
          </w:tcPr>
          <w:p w14:paraId="728372D2" w14:textId="2FC854F6" w:rsidR="00FD01B2" w:rsidRPr="001D0383" w:rsidRDefault="00CF62CF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FD01B2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259</w:t>
            </w:r>
          </w:p>
        </w:tc>
        <w:tc>
          <w:tcPr>
            <w:tcW w:w="0" w:type="auto"/>
            <w:shd w:val="clear" w:color="auto" w:fill="auto"/>
          </w:tcPr>
          <w:p w14:paraId="37D8E5B7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-0.66</w:t>
            </w:r>
          </w:p>
        </w:tc>
        <w:tc>
          <w:tcPr>
            <w:tcW w:w="0" w:type="auto"/>
            <w:shd w:val="clear" w:color="auto" w:fill="auto"/>
          </w:tcPr>
          <w:p w14:paraId="16F16809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0.92</w:t>
            </w:r>
          </w:p>
        </w:tc>
        <w:tc>
          <w:tcPr>
            <w:tcW w:w="0" w:type="auto"/>
            <w:shd w:val="clear" w:color="auto" w:fill="auto"/>
          </w:tcPr>
          <w:p w14:paraId="4630F0D8" w14:textId="6F74A1C6" w:rsidR="00FD01B2" w:rsidRPr="001D0383" w:rsidRDefault="00CF62CF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FD01B2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475</w:t>
            </w:r>
          </w:p>
        </w:tc>
      </w:tr>
      <w:tr w:rsidR="00FD01B2" w:rsidRPr="001D0383" w14:paraId="5B9F6FAA" w14:textId="77777777" w:rsidTr="00574520">
        <w:tc>
          <w:tcPr>
            <w:tcW w:w="0" w:type="auto"/>
            <w:vMerge/>
            <w:shd w:val="clear" w:color="auto" w:fill="auto"/>
          </w:tcPr>
          <w:p w14:paraId="7DE2B6D5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7D8D175D" w14:textId="7E587497" w:rsidR="00FD01B2" w:rsidRPr="001D0383" w:rsidRDefault="005B5519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ins w:id="20" w:author="Author">
              <w:r>
                <w:rPr>
                  <w:rFonts w:ascii="Cambria" w:hAnsi="Cambria" w:cs="Times New Roman"/>
                  <w:color w:val="000000" w:themeColor="text1"/>
                  <w:sz w:val="20"/>
                  <w:szCs w:val="20"/>
                </w:rPr>
                <w:t>ε</w:t>
              </w:r>
            </w:ins>
            <w:del w:id="21" w:author="Author">
              <w:r w:rsidR="00FD01B2" w:rsidRPr="001D0383" w:rsidDel="005B5519">
                <w:rPr>
                  <w:rFonts w:ascii="Symbol" w:hAnsi="Symbol" w:cs="Times New Roman"/>
                  <w:color w:val="000000" w:themeColor="text1"/>
                  <w:sz w:val="20"/>
                  <w:szCs w:val="20"/>
                </w:rPr>
                <w:delText></w:delText>
              </w:r>
            </w:del>
            <w:r w:rsidR="00FD01B2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8C65315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-0.96</w:t>
            </w:r>
          </w:p>
        </w:tc>
        <w:tc>
          <w:tcPr>
            <w:tcW w:w="0" w:type="auto"/>
            <w:shd w:val="clear" w:color="auto" w:fill="auto"/>
          </w:tcPr>
          <w:p w14:paraId="5B6E0FB0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0.34</w:t>
            </w:r>
          </w:p>
        </w:tc>
        <w:tc>
          <w:tcPr>
            <w:tcW w:w="0" w:type="auto"/>
            <w:shd w:val="clear" w:color="auto" w:fill="auto"/>
          </w:tcPr>
          <w:p w14:paraId="285CC295" w14:textId="686F1EF1" w:rsidR="00FD01B2" w:rsidRPr="001D0383" w:rsidRDefault="00CF62CF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.00</w:t>
            </w:r>
            <w:r w:rsidR="00FD01B2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  <w:r w:rsidRPr="002C230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14:paraId="09A19A56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-0.27</w:t>
            </w:r>
          </w:p>
        </w:tc>
        <w:tc>
          <w:tcPr>
            <w:tcW w:w="0" w:type="auto"/>
            <w:shd w:val="clear" w:color="auto" w:fill="auto"/>
          </w:tcPr>
          <w:p w14:paraId="17AA7E4E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0.53</w:t>
            </w:r>
          </w:p>
        </w:tc>
        <w:tc>
          <w:tcPr>
            <w:tcW w:w="0" w:type="auto"/>
            <w:shd w:val="clear" w:color="auto" w:fill="auto"/>
          </w:tcPr>
          <w:p w14:paraId="02BC3E7F" w14:textId="2B729150" w:rsidR="00FD01B2" w:rsidRPr="001D0383" w:rsidRDefault="00CF62CF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FD01B2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609</w:t>
            </w:r>
          </w:p>
        </w:tc>
        <w:tc>
          <w:tcPr>
            <w:tcW w:w="0" w:type="auto"/>
            <w:shd w:val="clear" w:color="auto" w:fill="auto"/>
          </w:tcPr>
          <w:p w14:paraId="0AB63E8B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-1.58</w:t>
            </w:r>
          </w:p>
        </w:tc>
        <w:tc>
          <w:tcPr>
            <w:tcW w:w="0" w:type="auto"/>
            <w:shd w:val="clear" w:color="auto" w:fill="auto"/>
          </w:tcPr>
          <w:p w14:paraId="0C8A1B04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0.43</w:t>
            </w:r>
          </w:p>
        </w:tc>
        <w:tc>
          <w:tcPr>
            <w:tcW w:w="0" w:type="auto"/>
            <w:shd w:val="clear" w:color="auto" w:fill="auto"/>
          </w:tcPr>
          <w:p w14:paraId="293B1B9F" w14:textId="653D6794" w:rsidR="00FD01B2" w:rsidRPr="001D0383" w:rsidRDefault="00CF62CF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&lt;</w:t>
            </w:r>
            <w:r w:rsidR="00385AFE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.001</w:t>
            </w:r>
            <w:r w:rsidRPr="002C230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perscript"/>
              </w:rPr>
              <w:t>*</w:t>
            </w:r>
          </w:p>
        </w:tc>
      </w:tr>
      <w:tr w:rsidR="00FD01B2" w:rsidRPr="001D0383" w14:paraId="6F1CF22E" w14:textId="77777777" w:rsidTr="00574520">
        <w:tc>
          <w:tcPr>
            <w:tcW w:w="0" w:type="auto"/>
            <w:vMerge/>
            <w:shd w:val="clear" w:color="auto" w:fill="auto"/>
          </w:tcPr>
          <w:p w14:paraId="0E8BBBF4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21B64866" w14:textId="227DAFEE" w:rsidR="00FD01B2" w:rsidRPr="001D0383" w:rsidRDefault="005B5519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ins w:id="22" w:author="Author">
              <w:r>
                <w:rPr>
                  <w:rFonts w:ascii="Cambria" w:hAnsi="Cambria" w:cs="Times New Roman"/>
                  <w:color w:val="000000" w:themeColor="text1"/>
                  <w:sz w:val="20"/>
                  <w:szCs w:val="20"/>
                </w:rPr>
                <w:t>ε</w:t>
              </w:r>
            </w:ins>
            <w:del w:id="23" w:author="Author">
              <w:r w:rsidR="00FD01B2" w:rsidRPr="001D0383" w:rsidDel="005B5519">
                <w:rPr>
                  <w:rFonts w:ascii="Symbol" w:hAnsi="Symbol" w:cs="Times New Roman"/>
                  <w:color w:val="000000" w:themeColor="text1"/>
                  <w:sz w:val="20"/>
                  <w:szCs w:val="20"/>
                </w:rPr>
                <w:delText></w:delText>
              </w:r>
            </w:del>
            <w:r w:rsidR="00FD01B2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4*BMI</w:t>
            </w:r>
          </w:p>
        </w:tc>
        <w:tc>
          <w:tcPr>
            <w:tcW w:w="0" w:type="auto"/>
            <w:shd w:val="clear" w:color="auto" w:fill="auto"/>
          </w:tcPr>
          <w:p w14:paraId="690432D7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1.38</w:t>
            </w:r>
          </w:p>
        </w:tc>
        <w:tc>
          <w:tcPr>
            <w:tcW w:w="0" w:type="auto"/>
            <w:shd w:val="clear" w:color="auto" w:fill="auto"/>
          </w:tcPr>
          <w:p w14:paraId="611F4E60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0.72</w:t>
            </w:r>
          </w:p>
        </w:tc>
        <w:tc>
          <w:tcPr>
            <w:tcW w:w="0" w:type="auto"/>
            <w:shd w:val="clear" w:color="auto" w:fill="auto"/>
          </w:tcPr>
          <w:p w14:paraId="090EA4C7" w14:textId="55E34D93" w:rsidR="00FD01B2" w:rsidRPr="001D0383" w:rsidRDefault="00CF62CF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.0</w:t>
            </w:r>
            <w:r w:rsidR="00FD01B2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55</w:t>
            </w:r>
          </w:p>
        </w:tc>
        <w:tc>
          <w:tcPr>
            <w:tcW w:w="0" w:type="auto"/>
            <w:shd w:val="clear" w:color="auto" w:fill="auto"/>
          </w:tcPr>
          <w:p w14:paraId="11D408FD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0.84</w:t>
            </w:r>
          </w:p>
        </w:tc>
        <w:tc>
          <w:tcPr>
            <w:tcW w:w="0" w:type="auto"/>
            <w:shd w:val="clear" w:color="auto" w:fill="auto"/>
          </w:tcPr>
          <w:p w14:paraId="0E698936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1.13</w:t>
            </w:r>
          </w:p>
        </w:tc>
        <w:tc>
          <w:tcPr>
            <w:tcW w:w="0" w:type="auto"/>
            <w:shd w:val="clear" w:color="auto" w:fill="auto"/>
          </w:tcPr>
          <w:p w14:paraId="01C1920C" w14:textId="5683CDAD" w:rsidR="00FD01B2" w:rsidRPr="001D0383" w:rsidRDefault="00CF62CF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FD01B2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453</w:t>
            </w:r>
          </w:p>
        </w:tc>
        <w:tc>
          <w:tcPr>
            <w:tcW w:w="0" w:type="auto"/>
            <w:shd w:val="clear" w:color="auto" w:fill="auto"/>
          </w:tcPr>
          <w:p w14:paraId="7A0C7706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1.69</w:t>
            </w:r>
          </w:p>
        </w:tc>
        <w:tc>
          <w:tcPr>
            <w:tcW w:w="0" w:type="auto"/>
            <w:shd w:val="clear" w:color="auto" w:fill="auto"/>
          </w:tcPr>
          <w:p w14:paraId="4B3F28E0" w14:textId="77777777" w:rsidR="00FD01B2" w:rsidRPr="001D0383" w:rsidRDefault="00FD01B2" w:rsidP="00FD01B2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0.93</w:t>
            </w:r>
          </w:p>
        </w:tc>
        <w:tc>
          <w:tcPr>
            <w:tcW w:w="0" w:type="auto"/>
            <w:shd w:val="clear" w:color="auto" w:fill="auto"/>
          </w:tcPr>
          <w:p w14:paraId="51100858" w14:textId="6BAC2F9F" w:rsidR="00FD01B2" w:rsidRPr="001D0383" w:rsidRDefault="00CF62CF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.0</w:t>
            </w:r>
            <w:r w:rsidR="00FD01B2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70</w:t>
            </w:r>
          </w:p>
        </w:tc>
      </w:tr>
    </w:tbl>
    <w:p w14:paraId="4483C339" w14:textId="1CB3935B" w:rsidR="0044296D" w:rsidRPr="001D0383" w:rsidRDefault="0044296D" w:rsidP="0044296D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1D0383">
        <w:rPr>
          <w:rFonts w:ascii="Times New Roman" w:hAnsi="Times New Roman" w:cs="Times New Roman"/>
          <w:color w:val="000000" w:themeColor="text1"/>
        </w:rPr>
        <w:t xml:space="preserve">The </w:t>
      </w:r>
      <w:ins w:id="24" w:author="Author">
        <w:r w:rsidR="005B5519">
          <w:rPr>
            <w:rFonts w:ascii="Cambria" w:hAnsi="Cambria" w:cs="Times New Roman"/>
            <w:color w:val="000000" w:themeColor="text1"/>
            <w:sz w:val="20"/>
            <w:szCs w:val="20"/>
          </w:rPr>
          <w:t>ε</w:t>
        </w:r>
      </w:ins>
      <w:del w:id="25" w:author="Author">
        <w:r w:rsidRPr="001D0383" w:rsidDel="005B5519">
          <w:rPr>
            <w:rFonts w:ascii="Symbol" w:hAnsi="Symbol" w:cs="Times New Roman"/>
            <w:color w:val="000000" w:themeColor="text1"/>
            <w:sz w:val="20"/>
            <w:szCs w:val="20"/>
          </w:rPr>
          <w:delText></w:delText>
        </w:r>
      </w:del>
      <w:r w:rsidRPr="001D0383">
        <w:rPr>
          <w:rFonts w:ascii="Times New Roman" w:hAnsi="Times New Roman" w:cs="Times New Roman"/>
          <w:color w:val="000000" w:themeColor="text1"/>
        </w:rPr>
        <w:t>3/</w:t>
      </w:r>
      <w:ins w:id="26" w:author="Author">
        <w:r w:rsidR="005B5519">
          <w:rPr>
            <w:rFonts w:ascii="Cambria" w:hAnsi="Cambria" w:cs="Times New Roman"/>
            <w:color w:val="000000" w:themeColor="text1"/>
            <w:sz w:val="20"/>
            <w:szCs w:val="20"/>
          </w:rPr>
          <w:t>ε</w:t>
        </w:r>
      </w:ins>
      <w:bookmarkStart w:id="27" w:name="_GoBack"/>
      <w:bookmarkEnd w:id="27"/>
      <w:del w:id="28" w:author="Author">
        <w:r w:rsidRPr="001D0383" w:rsidDel="005B5519">
          <w:rPr>
            <w:rFonts w:ascii="Symbol" w:hAnsi="Symbol" w:cs="Times New Roman"/>
            <w:color w:val="000000" w:themeColor="text1"/>
            <w:sz w:val="20"/>
            <w:szCs w:val="20"/>
          </w:rPr>
          <w:delText></w:delText>
        </w:r>
      </w:del>
      <w:r w:rsidRPr="001D0383">
        <w:rPr>
          <w:rFonts w:ascii="Times New Roman" w:hAnsi="Times New Roman" w:cs="Times New Roman"/>
          <w:color w:val="000000" w:themeColor="text1"/>
        </w:rPr>
        <w:t>3 genotype was considered as the reference.</w:t>
      </w:r>
    </w:p>
    <w:p w14:paraId="0DE54CEF" w14:textId="77777777" w:rsidR="0044296D" w:rsidRPr="001D0383" w:rsidRDefault="0044296D" w:rsidP="0044296D">
      <w:pPr>
        <w:spacing w:line="480" w:lineRule="auto"/>
        <w:rPr>
          <w:rFonts w:ascii="Times New Roman" w:eastAsia="Times New Roman" w:hAnsi="Times New Roman" w:cs="Times New Roman"/>
          <w:color w:val="000000" w:themeColor="text1"/>
        </w:rPr>
      </w:pPr>
      <w:r w:rsidRPr="001D0383">
        <w:rPr>
          <w:rFonts w:ascii="Times New Roman" w:eastAsia="Times New Roman" w:hAnsi="Times New Roman" w:cs="Times New Roman"/>
          <w:color w:val="000000" w:themeColor="text1"/>
        </w:rPr>
        <w:t xml:space="preserve">Smoking status was </w:t>
      </w:r>
      <w:r w:rsidR="00FD01B2" w:rsidRPr="001D0383">
        <w:rPr>
          <w:rFonts w:ascii="Times New Roman" w:eastAsia="Times New Roman" w:hAnsi="Times New Roman" w:cs="Times New Roman"/>
          <w:color w:val="000000" w:themeColor="text1"/>
        </w:rPr>
        <w:t>defined</w:t>
      </w:r>
      <w:r w:rsidRPr="001D0383">
        <w:rPr>
          <w:rFonts w:ascii="Times New Roman" w:eastAsia="Times New Roman" w:hAnsi="Times New Roman" w:cs="Times New Roman"/>
          <w:color w:val="000000" w:themeColor="text1"/>
        </w:rPr>
        <w:t xml:space="preserve"> as </w:t>
      </w:r>
      <w:r w:rsidR="0053350E" w:rsidRPr="001D0383">
        <w:rPr>
          <w:rFonts w:ascii="Times New Roman" w:eastAsia="Times New Roman" w:hAnsi="Times New Roman" w:cs="Times New Roman"/>
          <w:color w:val="000000" w:themeColor="text1"/>
        </w:rPr>
        <w:t xml:space="preserve">a cumulative </w:t>
      </w:r>
      <w:r w:rsidR="00F226B0" w:rsidRPr="001D0383">
        <w:rPr>
          <w:rFonts w:ascii="Times New Roman" w:eastAsia="Times New Roman" w:hAnsi="Times New Roman" w:cs="Times New Roman"/>
          <w:color w:val="000000" w:themeColor="text1"/>
        </w:rPr>
        <w:t>smok</w:t>
      </w:r>
      <w:r w:rsidR="0053350E" w:rsidRPr="001D0383">
        <w:rPr>
          <w:rFonts w:ascii="Times New Roman" w:eastAsia="Times New Roman" w:hAnsi="Times New Roman" w:cs="Times New Roman"/>
          <w:color w:val="000000" w:themeColor="text1"/>
        </w:rPr>
        <w:t>ing history of</w:t>
      </w:r>
      <w:r w:rsidR="00F226B0" w:rsidRPr="001D0383">
        <w:rPr>
          <w:rFonts w:ascii="Times New Roman" w:eastAsia="Times New Roman" w:hAnsi="Times New Roman" w:cs="Times New Roman"/>
          <w:color w:val="000000" w:themeColor="text1"/>
        </w:rPr>
        <w:t xml:space="preserve"> more than 100</w:t>
      </w:r>
      <w:r w:rsidRPr="001D0383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F226B0" w:rsidRPr="001D0383">
        <w:rPr>
          <w:rFonts w:ascii="Times New Roman" w:hAnsi="Times New Roman" w:cs="Times New Roman"/>
          <w:color w:val="000000" w:themeColor="text1"/>
        </w:rPr>
        <w:t>cigarettes</w:t>
      </w:r>
      <w:r w:rsidRPr="001D0383">
        <w:rPr>
          <w:rFonts w:ascii="Times New Roman" w:eastAsia="Times New Roman" w:hAnsi="Times New Roman" w:cs="Times New Roman"/>
          <w:color w:val="000000" w:themeColor="text1"/>
        </w:rPr>
        <w:t xml:space="preserve">. </w:t>
      </w:r>
    </w:p>
    <w:p w14:paraId="44CDCFED" w14:textId="290DB657" w:rsidR="00671DB7" w:rsidRDefault="0044296D" w:rsidP="00497A9A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1D0383">
        <w:rPr>
          <w:rFonts w:ascii="Times New Roman" w:eastAsia="Times New Roman" w:hAnsi="Times New Roman" w:cs="Times New Roman"/>
          <w:color w:val="000000" w:themeColor="text1"/>
        </w:rPr>
        <w:t>Body mass index (</w:t>
      </w:r>
      <w:r w:rsidRPr="001D0383">
        <w:rPr>
          <w:rFonts w:ascii="Times New Roman" w:hAnsi="Times New Roman" w:cs="Times New Roman"/>
          <w:color w:val="000000" w:themeColor="text1"/>
        </w:rPr>
        <w:t>BMI) was dichotomized according to cut off between overweight and obesity, i.e., BMI</w:t>
      </w:r>
      <w:r w:rsidR="00664AF1" w:rsidRPr="001D0383">
        <w:rPr>
          <w:rFonts w:ascii="Times New Roman" w:hAnsi="Times New Roman" w:cs="Times New Roman"/>
          <w:color w:val="000000" w:themeColor="text1"/>
        </w:rPr>
        <w:t xml:space="preserve"> </w:t>
      </w:r>
      <w:r w:rsidRPr="001D0383">
        <w:rPr>
          <w:rFonts w:ascii="Times New Roman" w:hAnsi="Times New Roman" w:cs="Times New Roman"/>
          <w:color w:val="000000" w:themeColor="text1"/>
        </w:rPr>
        <w:t>&lt;</w:t>
      </w:r>
      <w:r w:rsidR="00664AF1" w:rsidRPr="001D0383">
        <w:rPr>
          <w:rFonts w:ascii="Times New Roman" w:hAnsi="Times New Roman" w:cs="Times New Roman"/>
          <w:color w:val="000000" w:themeColor="text1"/>
        </w:rPr>
        <w:t xml:space="preserve"> </w:t>
      </w:r>
      <w:r w:rsidRPr="001D0383">
        <w:rPr>
          <w:rFonts w:ascii="Times New Roman" w:hAnsi="Times New Roman" w:cs="Times New Roman"/>
          <w:color w:val="000000" w:themeColor="text1"/>
        </w:rPr>
        <w:t>30 kg/m</w:t>
      </w:r>
      <w:r w:rsidRPr="001D0383">
        <w:rPr>
          <w:rFonts w:ascii="Times New Roman" w:hAnsi="Times New Roman" w:cs="Times New Roman"/>
          <w:color w:val="000000" w:themeColor="text1"/>
          <w:vertAlign w:val="superscript"/>
        </w:rPr>
        <w:t>2</w:t>
      </w:r>
      <w:r w:rsidRPr="001D0383">
        <w:rPr>
          <w:rFonts w:ascii="Times New Roman" w:hAnsi="Times New Roman" w:cs="Times New Roman"/>
          <w:color w:val="000000" w:themeColor="text1"/>
        </w:rPr>
        <w:t xml:space="preserve"> and BMI</w:t>
      </w:r>
      <w:r w:rsidR="00664AF1" w:rsidRPr="001D0383">
        <w:rPr>
          <w:rFonts w:ascii="Times New Roman" w:hAnsi="Times New Roman" w:cs="Times New Roman"/>
          <w:color w:val="000000" w:themeColor="text1"/>
        </w:rPr>
        <w:t xml:space="preserve"> </w:t>
      </w:r>
      <w:r w:rsidRPr="001D0383">
        <w:rPr>
          <w:rFonts w:ascii="Times New Roman" w:hAnsi="Times New Roman" w:cs="Times New Roman"/>
          <w:color w:val="000000" w:themeColor="text1"/>
          <w:u w:val="single"/>
        </w:rPr>
        <w:t>&gt;</w:t>
      </w:r>
      <w:r w:rsidR="00664AF1" w:rsidRPr="001D0383">
        <w:rPr>
          <w:rFonts w:ascii="Times New Roman" w:hAnsi="Times New Roman" w:cs="Times New Roman"/>
          <w:color w:val="000000" w:themeColor="text1"/>
        </w:rPr>
        <w:t xml:space="preserve"> </w:t>
      </w:r>
      <w:r w:rsidRPr="001D0383">
        <w:rPr>
          <w:rFonts w:ascii="Times New Roman" w:hAnsi="Times New Roman" w:cs="Times New Roman"/>
          <w:color w:val="000000" w:themeColor="text1"/>
        </w:rPr>
        <w:t>30 kg/m</w:t>
      </w:r>
      <w:r w:rsidRPr="001D0383">
        <w:rPr>
          <w:rFonts w:ascii="Times New Roman" w:hAnsi="Times New Roman" w:cs="Times New Roman"/>
          <w:color w:val="000000" w:themeColor="text1"/>
          <w:vertAlign w:val="superscript"/>
        </w:rPr>
        <w:t>2</w:t>
      </w:r>
      <w:r w:rsidRPr="001D0383">
        <w:rPr>
          <w:rFonts w:ascii="Times New Roman" w:hAnsi="Times New Roman" w:cs="Times New Roman"/>
          <w:color w:val="000000" w:themeColor="text1"/>
        </w:rPr>
        <w:t>.</w:t>
      </w:r>
      <w:r w:rsidR="00497A9A" w:rsidRPr="001D0383">
        <w:rPr>
          <w:rFonts w:ascii="Times New Roman" w:hAnsi="Times New Roman" w:cs="Times New Roman"/>
          <w:color w:val="000000" w:themeColor="text1"/>
        </w:rPr>
        <w:t xml:space="preserve"> </w:t>
      </w:r>
    </w:p>
    <w:p w14:paraId="0E18E739" w14:textId="6C6B3159" w:rsidR="00191B42" w:rsidRPr="00191B42" w:rsidRDefault="00191B42" w:rsidP="00497A9A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904F0B">
        <w:rPr>
          <w:rFonts w:ascii="Times New Roman" w:hAnsi="Times New Roman" w:cs="Times New Roman"/>
          <w:color w:val="000000"/>
          <w:vertAlign w:val="superscript"/>
        </w:rPr>
        <w:t>*</w:t>
      </w:r>
      <w:r w:rsidRPr="00904F0B">
        <w:rPr>
          <w:rFonts w:ascii="Times New Roman" w:hAnsi="Times New Roman" w:cs="Times New Roman"/>
          <w:color w:val="000000"/>
        </w:rPr>
        <w:t xml:space="preserve"> denotes significant result (</w:t>
      </w:r>
      <w:r w:rsidRPr="00904F0B">
        <w:rPr>
          <w:rFonts w:ascii="Times New Roman" w:hAnsi="Times New Roman" w:cs="Times New Roman"/>
          <w:i/>
          <w:color w:val="000000"/>
        </w:rPr>
        <w:t>p-value</w:t>
      </w:r>
      <w:r w:rsidRPr="00904F0B">
        <w:rPr>
          <w:rFonts w:ascii="Times New Roman" w:hAnsi="Times New Roman" w:cs="Times New Roman"/>
          <w:color w:val="000000"/>
        </w:rPr>
        <w:t xml:space="preserve"> &lt; 0.05).</w:t>
      </w:r>
    </w:p>
    <w:sectPr w:rsidR="00191B42" w:rsidRPr="00191B42" w:rsidSect="004429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DC6EE2" w14:textId="77777777" w:rsidR="00A84B72" w:rsidRDefault="00A84B72" w:rsidP="00D623F7">
      <w:r>
        <w:separator/>
      </w:r>
    </w:p>
  </w:endnote>
  <w:endnote w:type="continuationSeparator" w:id="0">
    <w:p w14:paraId="58281F6E" w14:textId="77777777" w:rsidR="00A84B72" w:rsidRDefault="00A84B72" w:rsidP="00D62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04DA2" w14:textId="77777777" w:rsidR="00D623F7" w:rsidRDefault="00D623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3DD289" w14:textId="77777777" w:rsidR="00D623F7" w:rsidRDefault="00D623F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1CD2A" w14:textId="77777777" w:rsidR="00D623F7" w:rsidRDefault="00D623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7C6F2" w14:textId="77777777" w:rsidR="00A84B72" w:rsidRDefault="00A84B72" w:rsidP="00D623F7">
      <w:r>
        <w:separator/>
      </w:r>
    </w:p>
  </w:footnote>
  <w:footnote w:type="continuationSeparator" w:id="0">
    <w:p w14:paraId="0A70EF7C" w14:textId="77777777" w:rsidR="00A84B72" w:rsidRDefault="00A84B72" w:rsidP="00D62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C3562" w14:textId="77777777" w:rsidR="00D623F7" w:rsidRDefault="00D623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8E67D" w14:textId="77777777" w:rsidR="00D623F7" w:rsidRDefault="00D623F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F6B35" w14:textId="77777777" w:rsidR="00D623F7" w:rsidRDefault="00D623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A1C"/>
    <w:rsid w:val="00055CD1"/>
    <w:rsid w:val="00067DDC"/>
    <w:rsid w:val="000C2603"/>
    <w:rsid w:val="000D31F3"/>
    <w:rsid w:val="000D715B"/>
    <w:rsid w:val="000F4DEE"/>
    <w:rsid w:val="001034D3"/>
    <w:rsid w:val="0010651A"/>
    <w:rsid w:val="00107566"/>
    <w:rsid w:val="001109D1"/>
    <w:rsid w:val="0011372B"/>
    <w:rsid w:val="001175D8"/>
    <w:rsid w:val="00136854"/>
    <w:rsid w:val="001518A2"/>
    <w:rsid w:val="00191B42"/>
    <w:rsid w:val="001C400F"/>
    <w:rsid w:val="001C4C6D"/>
    <w:rsid w:val="001D0383"/>
    <w:rsid w:val="001D30C6"/>
    <w:rsid w:val="001E1D84"/>
    <w:rsid w:val="002043C5"/>
    <w:rsid w:val="002050FA"/>
    <w:rsid w:val="00225290"/>
    <w:rsid w:val="002437BB"/>
    <w:rsid w:val="0025083F"/>
    <w:rsid w:val="0025571E"/>
    <w:rsid w:val="00255C68"/>
    <w:rsid w:val="00284ED7"/>
    <w:rsid w:val="002A2F23"/>
    <w:rsid w:val="002C18CC"/>
    <w:rsid w:val="0030494A"/>
    <w:rsid w:val="00306FB4"/>
    <w:rsid w:val="00360B24"/>
    <w:rsid w:val="0036399C"/>
    <w:rsid w:val="0037114F"/>
    <w:rsid w:val="00385AFE"/>
    <w:rsid w:val="003A7650"/>
    <w:rsid w:val="003E07D3"/>
    <w:rsid w:val="0044296D"/>
    <w:rsid w:val="004507DB"/>
    <w:rsid w:val="00460622"/>
    <w:rsid w:val="0046454D"/>
    <w:rsid w:val="00497A9A"/>
    <w:rsid w:val="004C6E2E"/>
    <w:rsid w:val="004D0265"/>
    <w:rsid w:val="004E3DC2"/>
    <w:rsid w:val="004F3B44"/>
    <w:rsid w:val="0053350E"/>
    <w:rsid w:val="005368F3"/>
    <w:rsid w:val="00574025"/>
    <w:rsid w:val="00574520"/>
    <w:rsid w:val="00575110"/>
    <w:rsid w:val="005934BA"/>
    <w:rsid w:val="005A36B9"/>
    <w:rsid w:val="005A5AC6"/>
    <w:rsid w:val="005A6320"/>
    <w:rsid w:val="005B5519"/>
    <w:rsid w:val="005C4FF5"/>
    <w:rsid w:val="00664AF1"/>
    <w:rsid w:val="00671DB7"/>
    <w:rsid w:val="00684328"/>
    <w:rsid w:val="006B57EB"/>
    <w:rsid w:val="006D5258"/>
    <w:rsid w:val="006F0A1C"/>
    <w:rsid w:val="006F0C02"/>
    <w:rsid w:val="00702E41"/>
    <w:rsid w:val="0075401D"/>
    <w:rsid w:val="00761E46"/>
    <w:rsid w:val="00763DC5"/>
    <w:rsid w:val="00782673"/>
    <w:rsid w:val="00807B40"/>
    <w:rsid w:val="00836EEE"/>
    <w:rsid w:val="008A7D78"/>
    <w:rsid w:val="008C15B3"/>
    <w:rsid w:val="008F3A6F"/>
    <w:rsid w:val="008F744E"/>
    <w:rsid w:val="00904F0B"/>
    <w:rsid w:val="0095327A"/>
    <w:rsid w:val="00956895"/>
    <w:rsid w:val="0096173A"/>
    <w:rsid w:val="0097335A"/>
    <w:rsid w:val="00976813"/>
    <w:rsid w:val="00986677"/>
    <w:rsid w:val="00994EE1"/>
    <w:rsid w:val="009B1DC3"/>
    <w:rsid w:val="009B7161"/>
    <w:rsid w:val="009C63FD"/>
    <w:rsid w:val="009D32DC"/>
    <w:rsid w:val="009D3425"/>
    <w:rsid w:val="009E2F6F"/>
    <w:rsid w:val="00A36D09"/>
    <w:rsid w:val="00A413AE"/>
    <w:rsid w:val="00A4762B"/>
    <w:rsid w:val="00A554F4"/>
    <w:rsid w:val="00A563D3"/>
    <w:rsid w:val="00A5683E"/>
    <w:rsid w:val="00A60A98"/>
    <w:rsid w:val="00A614DB"/>
    <w:rsid w:val="00A84B72"/>
    <w:rsid w:val="00A905FB"/>
    <w:rsid w:val="00AB5691"/>
    <w:rsid w:val="00AF49D9"/>
    <w:rsid w:val="00B009A9"/>
    <w:rsid w:val="00B11EF6"/>
    <w:rsid w:val="00B16359"/>
    <w:rsid w:val="00B41D57"/>
    <w:rsid w:val="00BA43AB"/>
    <w:rsid w:val="00BD7FE1"/>
    <w:rsid w:val="00C12F29"/>
    <w:rsid w:val="00C361A3"/>
    <w:rsid w:val="00C54A3F"/>
    <w:rsid w:val="00C753F5"/>
    <w:rsid w:val="00C92041"/>
    <w:rsid w:val="00CA5CBF"/>
    <w:rsid w:val="00CD7F9A"/>
    <w:rsid w:val="00CE0421"/>
    <w:rsid w:val="00CF62CF"/>
    <w:rsid w:val="00D61992"/>
    <w:rsid w:val="00D623F7"/>
    <w:rsid w:val="00D6275F"/>
    <w:rsid w:val="00D66B70"/>
    <w:rsid w:val="00D76B2B"/>
    <w:rsid w:val="00DA242E"/>
    <w:rsid w:val="00ED0A18"/>
    <w:rsid w:val="00F226B0"/>
    <w:rsid w:val="00F432E1"/>
    <w:rsid w:val="00F54B61"/>
    <w:rsid w:val="00F577D9"/>
    <w:rsid w:val="00F72672"/>
    <w:rsid w:val="00F75FFE"/>
    <w:rsid w:val="00F85CD1"/>
    <w:rsid w:val="00F93685"/>
    <w:rsid w:val="00FB7B27"/>
    <w:rsid w:val="00FD01B2"/>
    <w:rsid w:val="00FE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C0974E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437B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9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992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C753F5"/>
  </w:style>
  <w:style w:type="character" w:customStyle="1" w:styleId="UnresolvedMention1">
    <w:name w:val="Unresolved Mention1"/>
    <w:basedOn w:val="DefaultParagraphFont"/>
    <w:uiPriority w:val="99"/>
    <w:rsid w:val="006F0C02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D623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23F7"/>
  </w:style>
  <w:style w:type="paragraph" w:styleId="Footer">
    <w:name w:val="footer"/>
    <w:basedOn w:val="Normal"/>
    <w:link w:val="FooterChar"/>
    <w:uiPriority w:val="99"/>
    <w:unhideWhenUsed/>
    <w:rsid w:val="00D623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2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2018-10-24T18:28:00Z</dcterms:created>
  <dcterms:modified xsi:type="dcterms:W3CDTF">2018-10-24T18:29:00Z</dcterms:modified>
</cp:coreProperties>
</file>