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2F" w:rsidRPr="00F9422F" w:rsidRDefault="002358CA">
      <w:pPr>
        <w:rPr>
          <w:rFonts w:ascii="Georgia" w:hAnsi="Georgia"/>
          <w:b/>
          <w:sz w:val="24"/>
          <w:szCs w:val="24"/>
        </w:rPr>
      </w:pPr>
      <w:del w:id="0" w:author="Huawen" w:date="2015-08-18T11:28:00Z">
        <w:r w:rsidDel="007640BA">
          <w:rPr>
            <w:rFonts w:ascii="Georgia" w:hAnsi="Georgia"/>
            <w:b/>
            <w:sz w:val="24"/>
            <w:szCs w:val="24"/>
          </w:rPr>
          <w:delText xml:space="preserve">Supplemental </w:delText>
        </w:r>
      </w:del>
      <w:ins w:id="1" w:author="Huawen" w:date="2015-08-18T11:28:00Z">
        <w:r w:rsidR="007640BA">
          <w:rPr>
            <w:rFonts w:ascii="Georgia" w:hAnsi="Georgia"/>
            <w:b/>
            <w:sz w:val="24"/>
            <w:szCs w:val="24"/>
          </w:rPr>
          <w:t>S</w:t>
        </w:r>
        <w:r w:rsidR="007640BA">
          <w:rPr>
            <w:rFonts w:ascii="Georgia" w:hAnsi="Georgia"/>
            <w:b/>
            <w:sz w:val="24"/>
            <w:szCs w:val="24"/>
          </w:rPr>
          <w:t>3</w:t>
        </w:r>
        <w:r w:rsidR="007640BA">
          <w:rPr>
            <w:rFonts w:ascii="Georgia" w:hAnsi="Georgia"/>
            <w:b/>
            <w:sz w:val="24"/>
            <w:szCs w:val="24"/>
          </w:rPr>
          <w:t xml:space="preserve"> </w:t>
        </w:r>
      </w:ins>
      <w:r>
        <w:rPr>
          <w:rFonts w:ascii="Georgia" w:hAnsi="Georgia"/>
          <w:b/>
          <w:sz w:val="24"/>
          <w:szCs w:val="24"/>
        </w:rPr>
        <w:t>Table</w:t>
      </w:r>
      <w:del w:id="2" w:author="Huawen" w:date="2015-08-18T11:28:00Z">
        <w:r w:rsidDel="007640BA">
          <w:rPr>
            <w:rFonts w:ascii="Georgia" w:hAnsi="Georgia"/>
            <w:b/>
            <w:sz w:val="24"/>
            <w:szCs w:val="24"/>
          </w:rPr>
          <w:delText xml:space="preserve"> 3</w:delText>
        </w:r>
      </w:del>
      <w:r w:rsidR="00F9422F" w:rsidRPr="00F9422F">
        <w:rPr>
          <w:rFonts w:ascii="Georgia" w:hAnsi="Georgia"/>
          <w:b/>
          <w:sz w:val="24"/>
          <w:szCs w:val="24"/>
        </w:rPr>
        <w:t xml:space="preserve">: Proteins used in the construction of phylogenetic tree shown in </w:t>
      </w:r>
      <w:del w:id="3" w:author="Huawen" w:date="2015-08-18T11:29:00Z">
        <w:r w:rsidR="00F9422F" w:rsidRPr="00F9422F" w:rsidDel="007640BA">
          <w:rPr>
            <w:rFonts w:ascii="Georgia" w:hAnsi="Georgia"/>
            <w:b/>
            <w:sz w:val="24"/>
            <w:szCs w:val="24"/>
          </w:rPr>
          <w:delText xml:space="preserve">Supplemental </w:delText>
        </w:r>
      </w:del>
      <w:ins w:id="4" w:author="Huawen" w:date="2015-08-18T11:29:00Z">
        <w:r w:rsidR="007640BA" w:rsidRPr="00F9422F">
          <w:rPr>
            <w:rFonts w:ascii="Georgia" w:hAnsi="Georgia"/>
            <w:b/>
            <w:sz w:val="24"/>
            <w:szCs w:val="24"/>
          </w:rPr>
          <w:t>S</w:t>
        </w:r>
        <w:r w:rsidR="007640BA">
          <w:rPr>
            <w:rFonts w:ascii="Georgia" w:hAnsi="Georgia"/>
            <w:b/>
            <w:sz w:val="24"/>
            <w:szCs w:val="24"/>
          </w:rPr>
          <w:t>1</w:t>
        </w:r>
        <w:r w:rsidR="007640BA" w:rsidRPr="00F9422F">
          <w:rPr>
            <w:rFonts w:ascii="Georgia" w:hAnsi="Georgia"/>
            <w:b/>
            <w:sz w:val="24"/>
            <w:szCs w:val="24"/>
          </w:rPr>
          <w:t xml:space="preserve"> </w:t>
        </w:r>
      </w:ins>
      <w:r w:rsidR="00F9422F" w:rsidRPr="00F9422F">
        <w:rPr>
          <w:rFonts w:ascii="Georgia" w:hAnsi="Georgia"/>
          <w:b/>
          <w:sz w:val="24"/>
          <w:szCs w:val="24"/>
        </w:rPr>
        <w:t>Fig</w:t>
      </w:r>
      <w:del w:id="5" w:author="Huawen" w:date="2015-08-18T11:29:00Z">
        <w:r w:rsidR="00F9422F" w:rsidRPr="00F9422F" w:rsidDel="007640BA">
          <w:rPr>
            <w:rFonts w:ascii="Georgia" w:hAnsi="Georgia"/>
            <w:b/>
            <w:sz w:val="24"/>
            <w:szCs w:val="24"/>
          </w:rPr>
          <w:delText>ure 1</w:delText>
        </w:r>
      </w:del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5"/>
        <w:gridCol w:w="2043"/>
        <w:gridCol w:w="1376"/>
        <w:gridCol w:w="4411"/>
      </w:tblGrid>
      <w:tr w:rsidR="008E736A" w:rsidRPr="000D6630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0D6630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</w:pPr>
            <w:r w:rsidRPr="000D6630"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0D6630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</w:pPr>
            <w:r w:rsidRPr="000D6630"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  <w:t>Accession #</w:t>
            </w:r>
          </w:p>
        </w:tc>
        <w:tc>
          <w:tcPr>
            <w:tcW w:w="1376" w:type="dxa"/>
          </w:tcPr>
          <w:p w:rsidR="008E736A" w:rsidRPr="000D6630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</w:pPr>
            <w:r w:rsidRPr="000D6630"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  <w:t>AA used</w:t>
            </w:r>
          </w:p>
        </w:tc>
        <w:tc>
          <w:tcPr>
            <w:tcW w:w="4411" w:type="dxa"/>
          </w:tcPr>
          <w:p w:rsidR="008E736A" w:rsidRPr="000D6630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</w:pPr>
            <w:r w:rsidRPr="000D6630"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  <w:t>Organisms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AEE33112.1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AEE74138.1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AED93785.1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AtNEK4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AEE80461.1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AtNEK5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AEE77875.1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8-266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AtNEK6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Q9LT35.1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4-261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AtNEK7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C96F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AEE75165.1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17-287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Arabidopsis thaliana</w:t>
            </w:r>
          </w:p>
        </w:tc>
      </w:tr>
      <w:tr w:rsidR="008E736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366B4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AnNIMA</w:t>
            </w:r>
            <w:proofErr w:type="spellEnd"/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8E736A" w:rsidRPr="008E736A" w:rsidRDefault="008E736A" w:rsidP="00366B4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P11837.1</w:t>
            </w:r>
          </w:p>
        </w:tc>
        <w:tc>
          <w:tcPr>
            <w:tcW w:w="1376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9-299</w:t>
            </w:r>
          </w:p>
        </w:tc>
        <w:tc>
          <w:tcPr>
            <w:tcW w:w="4411" w:type="dxa"/>
          </w:tcPr>
          <w:p w:rsidR="008E736A" w:rsidRPr="008E736A" w:rsidRDefault="008E736A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Aspergillus</w:t>
            </w:r>
            <w:proofErr w:type="spellEnd"/>
            <w:r w:rsidRPr="008E736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36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nidulans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CeNEKL-1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NP_490968.2</w:t>
            </w:r>
          </w:p>
        </w:tc>
        <w:tc>
          <w:tcPr>
            <w:tcW w:w="1376" w:type="dxa"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171-430</w:t>
            </w:r>
          </w:p>
        </w:tc>
        <w:tc>
          <w:tcPr>
            <w:tcW w:w="4411" w:type="dxa"/>
          </w:tcPr>
          <w:p w:rsidR="00EA1F3A" w:rsidRPr="00EA1F3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Caenorhabditis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elegans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CeNEKL-2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CCD64899.1</w:t>
            </w:r>
          </w:p>
        </w:tc>
        <w:tc>
          <w:tcPr>
            <w:tcW w:w="1376" w:type="dxa"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4-265</w:t>
            </w:r>
          </w:p>
        </w:tc>
        <w:tc>
          <w:tcPr>
            <w:tcW w:w="4411" w:type="dxa"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Caenorhabditis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elegans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CeNEKL-3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CAA92169.2</w:t>
            </w:r>
          </w:p>
        </w:tc>
        <w:tc>
          <w:tcPr>
            <w:tcW w:w="1376" w:type="dxa"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23-284</w:t>
            </w:r>
          </w:p>
        </w:tc>
        <w:tc>
          <w:tcPr>
            <w:tcW w:w="4411" w:type="dxa"/>
          </w:tcPr>
          <w:p w:rsidR="00EA1F3A" w:rsidRPr="008E736A" w:rsidRDefault="00EA1F3A" w:rsidP="00390462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Caenorhabditis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elegans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Cre02.g075350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16-272</w:t>
            </w:r>
          </w:p>
        </w:tc>
        <w:tc>
          <w:tcPr>
            <w:tcW w:w="4411" w:type="dxa"/>
          </w:tcPr>
          <w:p w:rsidR="00EA1F3A" w:rsidRPr="00834584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Cre12.g560350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11-266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Cre06.g268150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1-233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CrNEK4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Cre05.g232750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9-261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CrNEK5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Cre10.g443300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4-260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CrNEK6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Cre12.g514650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72-331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CrNEK7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Cre12.g499850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57-312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CrNEK8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Cre07.g328850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4-260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CrNEK9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Cre02.g107800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6-266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CrNEK10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34584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Cre01.g001800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4-258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CrNEK11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Cre07.g339100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582-921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15179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CrFA2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15179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AAL86904.1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17-282</w:t>
            </w:r>
          </w:p>
        </w:tc>
        <w:tc>
          <w:tcPr>
            <w:tcW w:w="4411" w:type="dxa"/>
          </w:tcPr>
          <w:p w:rsidR="00EA1F3A" w:rsidRPr="008E736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Chlamydomonas </w:t>
            </w:r>
            <w:proofErr w:type="spellStart"/>
            <w:r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reinhardtii</w:t>
            </w:r>
            <w:proofErr w:type="spellEnd"/>
          </w:p>
        </w:tc>
      </w:tr>
      <w:tr w:rsidR="00EA1F3A" w:rsidRPr="008E736A" w:rsidTr="00F81716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DrNEK8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Q90XC2.1</w:t>
            </w:r>
          </w:p>
        </w:tc>
        <w:tc>
          <w:tcPr>
            <w:tcW w:w="1376" w:type="dxa"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1-192</w:t>
            </w:r>
          </w:p>
        </w:tc>
        <w:tc>
          <w:tcPr>
            <w:tcW w:w="4411" w:type="dxa"/>
          </w:tcPr>
          <w:p w:rsidR="00EA1F3A" w:rsidRPr="00EA1F3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Danio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rerio</w:t>
            </w:r>
            <w:proofErr w:type="spellEnd"/>
          </w:p>
        </w:tc>
      </w:tr>
      <w:tr w:rsidR="00EA1F3A" w:rsidRPr="008E736A" w:rsidTr="00F81716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DrNEK12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NP_001017548.1</w:t>
            </w:r>
          </w:p>
        </w:tc>
        <w:tc>
          <w:tcPr>
            <w:tcW w:w="1376" w:type="dxa"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4-264</w:t>
            </w:r>
          </w:p>
        </w:tc>
        <w:tc>
          <w:tcPr>
            <w:tcW w:w="4411" w:type="dxa"/>
          </w:tcPr>
          <w:p w:rsidR="00EA1F3A" w:rsidRPr="008E736A" w:rsidRDefault="00EA1F3A" w:rsidP="00F8171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Danio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rerio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72BC7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DdNEK1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72BC7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Q54QD5.1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10-287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Dictyostelium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discoideum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72BC7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DdNEK2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72BC7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Q55BN8.1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4-267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Dictyostelium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discoideum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72BC7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DdNEK3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72BC7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Q86I06.1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4-268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Dictyostelium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discoideum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6941E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DmNEK</w:t>
            </w:r>
            <w:proofErr w:type="spellEnd"/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6941E6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AAF56344.1</w:t>
            </w:r>
          </w:p>
        </w:tc>
        <w:tc>
          <w:tcPr>
            <w:tcW w:w="1376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105-363</w:t>
            </w:r>
          </w:p>
        </w:tc>
        <w:tc>
          <w:tcPr>
            <w:tcW w:w="4411" w:type="dxa"/>
          </w:tcPr>
          <w:p w:rsidR="00EA1F3A" w:rsidRPr="00EA1F3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Drosophila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Q96PY6.2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4-258</w:t>
            </w:r>
          </w:p>
        </w:tc>
        <w:tc>
          <w:tcPr>
            <w:tcW w:w="4411" w:type="dxa"/>
          </w:tcPr>
          <w:p w:rsidR="00EA1F3A" w:rsidRPr="00EA1F3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P51955.1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8-268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P51956.2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4-257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HsNEK4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P51957.2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6-261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HsNEK5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Q6P3R8.1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4-259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HsNEK6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Q9HC98.2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45-302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HsNEK7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Q8TDX7.1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34-291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HsNEK8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Q86SG6.1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7-258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HsNEK9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NP_149107.4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52-308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lastRenderedPageBreak/>
              <w:t>HsNEK10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Q6ZWH5.3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519-785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HsNEK11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Q8NG66.2</w:t>
            </w:r>
          </w:p>
        </w:tc>
        <w:tc>
          <w:tcPr>
            <w:tcW w:w="1376" w:type="dxa"/>
          </w:tcPr>
          <w:p w:rsidR="00EA1F3A" w:rsidRPr="008E736A" w:rsidRDefault="00EA1F3A" w:rsidP="00B03DF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29-287</w:t>
            </w:r>
          </w:p>
        </w:tc>
        <w:tc>
          <w:tcPr>
            <w:tcW w:w="4411" w:type="dxa"/>
          </w:tcPr>
          <w:p w:rsidR="00EA1F3A" w:rsidRPr="008E736A" w:rsidRDefault="00EA1F3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Homo sapiens</w:t>
            </w:r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P51954.2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4-258</w:t>
            </w:r>
          </w:p>
        </w:tc>
        <w:tc>
          <w:tcPr>
            <w:tcW w:w="4411" w:type="dxa"/>
          </w:tcPr>
          <w:p w:rsidR="00EA1F3A" w:rsidRPr="00EA1F3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MmN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EK2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O35942.2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9-275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Q9R0A5.2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4-259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NEK4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Q9Z1J2.1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6-265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NEK5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Q7TSC3.1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4-259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NEK6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Q9ES70.1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45-306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NEK7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Q9ES74.1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34-295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NEK8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Q91ZR4.1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NEK9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Q8K1R7.2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52-312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NEK10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Q3UGM2.2</w:t>
            </w:r>
          </w:p>
        </w:tc>
        <w:tc>
          <w:tcPr>
            <w:tcW w:w="1376" w:type="dxa"/>
          </w:tcPr>
          <w:p w:rsidR="00EA1F3A" w:rsidRPr="008E736A" w:rsidRDefault="006718BC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519-789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EA1F3A" w:rsidRPr="008E736A" w:rsidTr="009B7DF1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EA1F3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</w:t>
            </w: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NEK11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EA1F3A" w:rsidRPr="008E736A" w:rsidRDefault="00EA1F3A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Q8C0Q4.2</w:t>
            </w:r>
          </w:p>
        </w:tc>
        <w:tc>
          <w:tcPr>
            <w:tcW w:w="1376" w:type="dxa"/>
          </w:tcPr>
          <w:p w:rsidR="00EA1F3A" w:rsidRPr="008E736A" w:rsidRDefault="00A850A5" w:rsidP="009B7DF1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30-292</w:t>
            </w:r>
          </w:p>
        </w:tc>
        <w:tc>
          <w:tcPr>
            <w:tcW w:w="4411" w:type="dxa"/>
          </w:tcPr>
          <w:p w:rsidR="00EA1F3A" w:rsidRPr="00EA1F3A" w:rsidRDefault="00EA1F3A" w:rsidP="00473923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</w:t>
            </w:r>
            <w:proofErr w:type="spellEnd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F3A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musculus</w:t>
            </w:r>
            <w:proofErr w:type="spellEnd"/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821600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NcNIMA</w:t>
            </w:r>
            <w:proofErr w:type="spellEnd"/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821600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EAA36051.2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7-294</w:t>
            </w:r>
          </w:p>
        </w:tc>
        <w:tc>
          <w:tcPr>
            <w:tcW w:w="4411" w:type="dxa"/>
          </w:tcPr>
          <w:p w:rsidR="00A850A5" w:rsidRPr="00A850A5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Neurospora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crassa</w:t>
            </w:r>
            <w:proofErr w:type="spellEnd"/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OsNEK1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Q10GB1.1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A850A5" w:rsidRPr="00A850A5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sativa</w:t>
            </w:r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OsNEK2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Q2QMH1.1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sativa</w:t>
            </w:r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OsNEK3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Q6ZEZ5.1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sativa</w:t>
            </w:r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OsNEK4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Q60DG4.1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8-266</w:t>
            </w:r>
          </w:p>
        </w:tc>
        <w:tc>
          <w:tcPr>
            <w:tcW w:w="4411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sativa</w:t>
            </w:r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OsNEK5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Q94CU5.1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8-266</w:t>
            </w:r>
          </w:p>
        </w:tc>
        <w:tc>
          <w:tcPr>
            <w:tcW w:w="4411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sativa</w:t>
            </w:r>
          </w:p>
        </w:tc>
      </w:tr>
      <w:tr w:rsidR="00A850A5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OsNEK6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2B0719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Q6YY75.2</w:t>
            </w:r>
          </w:p>
        </w:tc>
        <w:tc>
          <w:tcPr>
            <w:tcW w:w="1376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4-260</w:t>
            </w:r>
          </w:p>
        </w:tc>
        <w:tc>
          <w:tcPr>
            <w:tcW w:w="4411" w:type="dxa"/>
          </w:tcPr>
          <w:p w:rsidR="00A850A5" w:rsidRPr="008E736A" w:rsidRDefault="00A850A5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sativa</w:t>
            </w:r>
          </w:p>
        </w:tc>
      </w:tr>
      <w:tr w:rsidR="00A850A5" w:rsidRPr="008E736A" w:rsidTr="005E41C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TbNRKA</w:t>
            </w:r>
            <w:proofErr w:type="spellEnd"/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AAX79136.1</w:t>
            </w:r>
          </w:p>
        </w:tc>
        <w:tc>
          <w:tcPr>
            <w:tcW w:w="1376" w:type="dxa"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20-283</w:t>
            </w:r>
          </w:p>
        </w:tc>
        <w:tc>
          <w:tcPr>
            <w:tcW w:w="4411" w:type="dxa"/>
          </w:tcPr>
          <w:p w:rsidR="00A850A5" w:rsidRPr="00A850A5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A850A5" w:rsidRPr="008E736A" w:rsidTr="005E41C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TbNRKB</w:t>
            </w:r>
            <w:proofErr w:type="spellEnd"/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Q03428.2</w:t>
            </w:r>
          </w:p>
        </w:tc>
        <w:tc>
          <w:tcPr>
            <w:tcW w:w="1376" w:type="dxa"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20-283</w:t>
            </w:r>
          </w:p>
        </w:tc>
        <w:tc>
          <w:tcPr>
            <w:tcW w:w="4411" w:type="dxa"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A850A5" w:rsidRPr="008E736A" w:rsidTr="005E41C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TbNRKC</w:t>
            </w:r>
            <w:proofErr w:type="spellEnd"/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AAY90075.1</w:t>
            </w:r>
          </w:p>
        </w:tc>
        <w:tc>
          <w:tcPr>
            <w:tcW w:w="1376" w:type="dxa"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4-262</w:t>
            </w:r>
          </w:p>
        </w:tc>
        <w:tc>
          <w:tcPr>
            <w:tcW w:w="4411" w:type="dxa"/>
          </w:tcPr>
          <w:p w:rsidR="00A850A5" w:rsidRPr="008E736A" w:rsidRDefault="00A850A5" w:rsidP="005E41CD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79099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79099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79099A">
              <w:rPr>
                <w:rFonts w:ascii="Georgia" w:eastAsia="Times New Roman" w:hAnsi="Georgia" w:cs="Times New Roman"/>
                <w:sz w:val="24"/>
                <w:szCs w:val="24"/>
              </w:rPr>
              <w:t>TbNEK</w:t>
            </w:r>
            <w:r w:rsidR="00E448BF" w:rsidRPr="0079099A">
              <w:rPr>
                <w:rFonts w:ascii="Georgia" w:eastAsia="Times New Roman" w:hAnsi="Georgia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79099A" w:rsidRDefault="00E448BF" w:rsidP="008E736A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79099A">
              <w:rPr>
                <w:rFonts w:ascii="Georgia" w:eastAsia="Times New Roman" w:hAnsi="Georgia" w:cs="Times New Roman"/>
                <w:sz w:val="24"/>
                <w:szCs w:val="24"/>
              </w:rPr>
              <w:t>XP_843901.1</w:t>
            </w:r>
          </w:p>
        </w:tc>
        <w:tc>
          <w:tcPr>
            <w:tcW w:w="1376" w:type="dxa"/>
          </w:tcPr>
          <w:p w:rsidR="00F438E0" w:rsidRPr="0079099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79099A">
              <w:rPr>
                <w:rFonts w:ascii="Georgia" w:eastAsia="Times New Roman" w:hAnsi="Georgia" w:cs="Times New Roman"/>
                <w:sz w:val="24"/>
                <w:szCs w:val="24"/>
              </w:rPr>
              <w:t>14-273</w:t>
            </w:r>
          </w:p>
        </w:tc>
        <w:tc>
          <w:tcPr>
            <w:tcW w:w="4411" w:type="dxa"/>
          </w:tcPr>
          <w:p w:rsidR="00F438E0" w:rsidRPr="0079099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proofErr w:type="spellStart"/>
            <w:r w:rsidRPr="0079099A">
              <w:rPr>
                <w:rFonts w:ascii="Georgia" w:eastAsia="Times New Roman" w:hAnsi="Georgia" w:cs="Times New Roman"/>
                <w:i/>
                <w:sz w:val="24"/>
                <w:szCs w:val="24"/>
              </w:rPr>
              <w:t>Trypanosoma</w:t>
            </w:r>
            <w:proofErr w:type="spellEnd"/>
            <w:r w:rsidRPr="0079099A">
              <w:rPr>
                <w:rFonts w:ascii="Georgia" w:eastAsia="Times New Roman" w:hAnsi="Georgia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9099A">
              <w:rPr>
                <w:rFonts w:ascii="Georgia" w:eastAsia="Times New Roman" w:hAnsi="Georgia" w:cs="Times New Roman"/>
                <w:i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TbNEK7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6D41D9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6D41D9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XP_843912.1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20-282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TbNEK9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6D41D9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6D41D9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XP_844954.1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29-298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TbNEK10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6D41D9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6D41D9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XP_845461.1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53-320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6D41D9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6D41D9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XP_845981.1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4-264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TbNEk12.1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6D41D9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6D41D9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XP_847541.1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41-303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TbNEK12.2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6D41D9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6D41D9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XP_844679.1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41-303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TbNEK14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XP_847000.1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6-259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TbNEK15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XP_803439.1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14-303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TbNEK16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XP_827922.1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4-259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TbNEK17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XP_822838.1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33-303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TbNEK19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XP_822396.1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33-375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TbNEK20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XP_829176.1</w:t>
            </w:r>
          </w:p>
        </w:tc>
        <w:tc>
          <w:tcPr>
            <w:tcW w:w="1376" w:type="dxa"/>
          </w:tcPr>
          <w:p w:rsidR="00F438E0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12-270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TbNEK21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XP_829559.1</w:t>
            </w:r>
          </w:p>
        </w:tc>
        <w:tc>
          <w:tcPr>
            <w:tcW w:w="1376" w:type="dxa"/>
          </w:tcPr>
          <w:p w:rsidR="00F438E0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78-389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TbNEK22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2358CA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2358C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XP_951524.1</w:t>
            </w:r>
          </w:p>
        </w:tc>
        <w:tc>
          <w:tcPr>
            <w:tcW w:w="1376" w:type="dxa"/>
          </w:tcPr>
          <w:p w:rsidR="00F438E0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16-288</w:t>
            </w:r>
          </w:p>
        </w:tc>
        <w:tc>
          <w:tcPr>
            <w:tcW w:w="4411" w:type="dxa"/>
          </w:tcPr>
          <w:p w:rsidR="00F438E0" w:rsidRPr="008E736A" w:rsidRDefault="00F438E0" w:rsidP="003814D4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Trypanosoma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brucei</w:t>
            </w:r>
            <w:proofErr w:type="spellEnd"/>
          </w:p>
        </w:tc>
      </w:tr>
      <w:tr w:rsidR="00F438E0" w:rsidRPr="008E736A" w:rsidTr="00EA1F3A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XlNEK9</w:t>
            </w:r>
          </w:p>
        </w:tc>
        <w:tc>
          <w:tcPr>
            <w:tcW w:w="2043" w:type="dxa"/>
            <w:shd w:val="clear" w:color="auto" w:fill="auto"/>
            <w:noWrap/>
            <w:vAlign w:val="bottom"/>
            <w:hideMark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8E736A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Q7ZZC8.1</w:t>
            </w:r>
          </w:p>
        </w:tc>
        <w:tc>
          <w:tcPr>
            <w:tcW w:w="1376" w:type="dxa"/>
          </w:tcPr>
          <w:p w:rsidR="00F438E0" w:rsidRPr="008E736A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34-294</w:t>
            </w:r>
          </w:p>
        </w:tc>
        <w:tc>
          <w:tcPr>
            <w:tcW w:w="4411" w:type="dxa"/>
          </w:tcPr>
          <w:p w:rsidR="00F438E0" w:rsidRPr="00A850A5" w:rsidRDefault="00F438E0" w:rsidP="008E736A">
            <w:pPr>
              <w:spacing w:after="0" w:line="240" w:lineRule="auto"/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Xenopus</w:t>
            </w:r>
            <w:proofErr w:type="spellEnd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50A5">
              <w:rPr>
                <w:rFonts w:ascii="Georgia" w:eastAsia="Times New Roman" w:hAnsi="Georgia" w:cs="Times New Roman"/>
                <w:i/>
                <w:color w:val="000000"/>
                <w:sz w:val="24"/>
                <w:szCs w:val="24"/>
              </w:rPr>
              <w:t>laevis</w:t>
            </w:r>
            <w:proofErr w:type="spellEnd"/>
          </w:p>
        </w:tc>
      </w:tr>
    </w:tbl>
    <w:p w:rsidR="00593D77" w:rsidRPr="008E736A" w:rsidRDefault="00593D77" w:rsidP="008E736A"/>
    <w:sectPr w:rsidR="00593D77" w:rsidRPr="008E736A" w:rsidSect="00593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8E736A"/>
    <w:rsid w:val="000D6630"/>
    <w:rsid w:val="002358CA"/>
    <w:rsid w:val="0030068C"/>
    <w:rsid w:val="00593D77"/>
    <w:rsid w:val="006718BC"/>
    <w:rsid w:val="006D41D9"/>
    <w:rsid w:val="007640BA"/>
    <w:rsid w:val="0079099A"/>
    <w:rsid w:val="00834584"/>
    <w:rsid w:val="008E736A"/>
    <w:rsid w:val="00A41916"/>
    <w:rsid w:val="00A850A5"/>
    <w:rsid w:val="00C07152"/>
    <w:rsid w:val="00C70689"/>
    <w:rsid w:val="00E448BF"/>
    <w:rsid w:val="00EA1F3A"/>
    <w:rsid w:val="00ED3991"/>
    <w:rsid w:val="00F438E0"/>
    <w:rsid w:val="00F9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Huawen</dc:creator>
  <cp:lastModifiedBy>Huawen</cp:lastModifiedBy>
  <cp:revision>13</cp:revision>
  <dcterms:created xsi:type="dcterms:W3CDTF">2015-05-01T17:53:00Z</dcterms:created>
  <dcterms:modified xsi:type="dcterms:W3CDTF">2015-08-18T16:29:00Z</dcterms:modified>
</cp:coreProperties>
</file>