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387E9" w14:textId="389BEA28" w:rsidR="005A6320" w:rsidRPr="001D0383" w:rsidRDefault="005A6320" w:rsidP="005A6320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b/>
          <w:color w:val="000000" w:themeColor="text1"/>
        </w:rPr>
        <w:t xml:space="preserve">Supplemental Table </w:t>
      </w:r>
      <w:r w:rsidR="00BA43AB" w:rsidRPr="001D0383">
        <w:rPr>
          <w:rFonts w:ascii="Times New Roman" w:eastAsia="Times New Roman" w:hAnsi="Times New Roman" w:cs="Times New Roman"/>
          <w:b/>
          <w:color w:val="000000" w:themeColor="text1"/>
        </w:rPr>
        <w:t>5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Pr="001D0383">
        <w:rPr>
          <w:rFonts w:ascii="Times New Roman" w:hAnsi="Times New Roman" w:cs="Times New Roman"/>
          <w:color w:val="000000" w:themeColor="text1"/>
        </w:rPr>
        <w:t xml:space="preserve">Interactions of 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the </w:t>
      </w:r>
      <w:r w:rsidRPr="001D0383">
        <w:rPr>
          <w:rFonts w:ascii="Times New Roman" w:eastAsia="Times New Roman" w:hAnsi="Times New Roman" w:cs="Times New Roman"/>
          <w:i/>
          <w:color w:val="000000" w:themeColor="text1"/>
        </w:rPr>
        <w:t>APOE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ins w:id="0" w:author="Author">
        <w:r w:rsidR="000574EC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1" w:author="Author">
        <w:r w:rsidRPr="001D0383" w:rsidDel="000574EC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2 and </w:t>
      </w:r>
      <w:ins w:id="2" w:author="Author">
        <w:r w:rsidR="000574EC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3" w:author="Author">
        <w:r w:rsidRPr="001D0383" w:rsidDel="000574EC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4 alleles </w:t>
      </w:r>
      <w:r w:rsidRPr="001D0383">
        <w:rPr>
          <w:rFonts w:ascii="Times New Roman" w:hAnsi="Times New Roman" w:cs="Times New Roman"/>
          <w:color w:val="000000" w:themeColor="text1"/>
        </w:rPr>
        <w:t xml:space="preserve">with lipids 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>in the relationship to FEV</w:t>
      </w:r>
      <w:r w:rsidRPr="001D0383">
        <w:rPr>
          <w:rFonts w:ascii="Times New Roman" w:eastAsia="Times New Roman" w:hAnsi="Times New Roman" w:cs="Times New Roman"/>
          <w:color w:val="000000" w:themeColor="text1"/>
          <w:vertAlign w:val="subscript"/>
        </w:rPr>
        <w:t>1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/FVC.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445"/>
        <w:gridCol w:w="922"/>
        <w:gridCol w:w="818"/>
        <w:gridCol w:w="1422"/>
        <w:gridCol w:w="922"/>
        <w:gridCol w:w="818"/>
        <w:gridCol w:w="1422"/>
        <w:gridCol w:w="922"/>
        <w:gridCol w:w="818"/>
        <w:gridCol w:w="1422"/>
      </w:tblGrid>
      <w:tr w:rsidR="001D0383" w:rsidRPr="001D0383" w14:paraId="162F74B0" w14:textId="77777777" w:rsidTr="00574520">
        <w:tc>
          <w:tcPr>
            <w:tcW w:w="779" w:type="pct"/>
            <w:vMerge w:val="restart"/>
            <w:shd w:val="clear" w:color="auto" w:fill="auto"/>
            <w:vAlign w:val="center"/>
          </w:tcPr>
          <w:p w14:paraId="5221BCC0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Trait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7352FA0C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Effect</w:t>
            </w:r>
          </w:p>
          <w:p w14:paraId="514F9891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allele</w:t>
            </w:r>
          </w:p>
        </w:tc>
        <w:tc>
          <w:tcPr>
            <w:tcW w:w="1221" w:type="pct"/>
            <w:gridSpan w:val="3"/>
            <w:shd w:val="clear" w:color="auto" w:fill="auto"/>
            <w:vAlign w:val="center"/>
          </w:tcPr>
          <w:p w14:paraId="759CD667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 &amp; Women</w:t>
            </w:r>
          </w:p>
        </w:tc>
        <w:tc>
          <w:tcPr>
            <w:tcW w:w="1221" w:type="pct"/>
            <w:gridSpan w:val="3"/>
            <w:shd w:val="clear" w:color="auto" w:fill="auto"/>
            <w:vAlign w:val="center"/>
          </w:tcPr>
          <w:p w14:paraId="1CDA248E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</w:t>
            </w:r>
          </w:p>
        </w:tc>
        <w:tc>
          <w:tcPr>
            <w:tcW w:w="1221" w:type="pct"/>
            <w:gridSpan w:val="3"/>
            <w:shd w:val="clear" w:color="auto" w:fill="auto"/>
            <w:vAlign w:val="center"/>
          </w:tcPr>
          <w:p w14:paraId="77B92E3B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Women</w:t>
            </w:r>
          </w:p>
        </w:tc>
      </w:tr>
      <w:tr w:rsidR="001D0383" w:rsidRPr="001D0383" w14:paraId="6E6DA12A" w14:textId="77777777" w:rsidTr="00574520">
        <w:tc>
          <w:tcPr>
            <w:tcW w:w="779" w:type="pct"/>
            <w:vMerge/>
            <w:shd w:val="clear" w:color="auto" w:fill="auto"/>
          </w:tcPr>
          <w:p w14:paraId="359C431A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46C71B01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5F63D80B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316" w:type="pct"/>
            <w:shd w:val="clear" w:color="auto" w:fill="auto"/>
          </w:tcPr>
          <w:p w14:paraId="1464004E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549" w:type="pct"/>
            <w:shd w:val="clear" w:color="auto" w:fill="auto"/>
          </w:tcPr>
          <w:p w14:paraId="5B6C6FCD" w14:textId="77777777" w:rsidR="005A6320" w:rsidRPr="001D0383" w:rsidRDefault="005A6320" w:rsidP="00D84B4A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356" w:type="pct"/>
            <w:shd w:val="clear" w:color="auto" w:fill="auto"/>
          </w:tcPr>
          <w:p w14:paraId="6A09DF8A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316" w:type="pct"/>
            <w:shd w:val="clear" w:color="auto" w:fill="auto"/>
          </w:tcPr>
          <w:p w14:paraId="17D1A9B2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549" w:type="pct"/>
            <w:shd w:val="clear" w:color="auto" w:fill="auto"/>
          </w:tcPr>
          <w:p w14:paraId="6167CF1B" w14:textId="77777777" w:rsidR="005A6320" w:rsidRPr="001D0383" w:rsidRDefault="005A6320" w:rsidP="00D84B4A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356" w:type="pct"/>
            <w:shd w:val="clear" w:color="auto" w:fill="auto"/>
          </w:tcPr>
          <w:p w14:paraId="6681168C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316" w:type="pct"/>
            <w:shd w:val="clear" w:color="auto" w:fill="auto"/>
          </w:tcPr>
          <w:p w14:paraId="014AED9A" w14:textId="77777777" w:rsidR="005A6320" w:rsidRPr="001D0383" w:rsidRDefault="005A6320" w:rsidP="000C2603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549" w:type="pct"/>
            <w:shd w:val="clear" w:color="auto" w:fill="auto"/>
          </w:tcPr>
          <w:p w14:paraId="3289E046" w14:textId="77777777" w:rsidR="005A6320" w:rsidRPr="001D0383" w:rsidRDefault="005A6320" w:rsidP="00D84B4A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1D0383" w:rsidRPr="001D0383" w14:paraId="2ECD21AB" w14:textId="77777777" w:rsidTr="00574520">
        <w:tc>
          <w:tcPr>
            <w:tcW w:w="779" w:type="pct"/>
            <w:vMerge w:val="restart"/>
            <w:shd w:val="clear" w:color="auto" w:fill="auto"/>
          </w:tcPr>
          <w:p w14:paraId="7ECCB563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0E579991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No interactions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1AB1A3B" w14:textId="5072E097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5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2C1A1902" w14:textId="242BFF8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0.13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003E37D3" w14:textId="46F5D72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DF041D0" w14:textId="7770C25A" w:rsidR="001D30C6" w:rsidRPr="001D0383" w:rsidRDefault="00582C49" w:rsidP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686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3519B031" w14:textId="7408493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0.53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58911C2" w14:textId="7CEDD2EA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67AFDAA" w14:textId="2591578B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76259D2" w14:textId="76733CC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-0.20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31C98D1" w14:textId="3DEED7D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B1F675C" w14:textId="2A3D6888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621</w:t>
            </w:r>
          </w:p>
        </w:tc>
      </w:tr>
      <w:tr w:rsidR="001D0383" w:rsidRPr="001D0383" w14:paraId="299B1E34" w14:textId="77777777" w:rsidTr="00574520">
        <w:tc>
          <w:tcPr>
            <w:tcW w:w="779" w:type="pct"/>
            <w:vMerge/>
            <w:shd w:val="clear" w:color="auto" w:fill="auto"/>
          </w:tcPr>
          <w:p w14:paraId="0E9170AB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C9C17E6" w14:textId="621ED573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6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7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B4DD336" w14:textId="2792357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-0.77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3AC6D73" w14:textId="2F19028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8EF9C69" w14:textId="77E4735D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D84B4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2B503480" w14:textId="6519D94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-0.15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EFAC97F" w14:textId="2BB08BA0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610F36A" w14:textId="0BC37959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750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3570106" w14:textId="44636A7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-1.21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BCF2302" w14:textId="34F84E3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47F1024" w14:textId="6512FFEE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</w:tr>
      <w:tr w:rsidR="001D0383" w:rsidRPr="001D0383" w14:paraId="3F3D78FD" w14:textId="77777777" w:rsidTr="00574520">
        <w:tc>
          <w:tcPr>
            <w:tcW w:w="779" w:type="pct"/>
            <w:vMerge w:val="restart"/>
            <w:shd w:val="clear" w:color="auto" w:fill="auto"/>
          </w:tcPr>
          <w:p w14:paraId="3EE284A9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13082415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Interaction </w:t>
            </w:r>
          </w:p>
          <w:p w14:paraId="3A5D078E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with TC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DF7A8D5" w14:textId="53EF7963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8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9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114A97A" w14:textId="305A457A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0.43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0B68CB4" w14:textId="12281FD5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0640B800" w14:textId="556EA4C3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7BDF8CF9" w14:textId="1ACA454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0.64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A301668" w14:textId="5CD06F1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1D867A1" w14:textId="56283D3A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560C48C7" w14:textId="69F40019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0.18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050EA76" w14:textId="50B4AF6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B3F877C" w14:textId="05785CC8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741</w:t>
            </w:r>
          </w:p>
        </w:tc>
      </w:tr>
      <w:tr w:rsidR="001D0383" w:rsidRPr="001D0383" w14:paraId="77B73D54" w14:textId="77777777" w:rsidTr="00574520">
        <w:tc>
          <w:tcPr>
            <w:tcW w:w="779" w:type="pct"/>
            <w:vMerge/>
            <w:shd w:val="clear" w:color="auto" w:fill="auto"/>
          </w:tcPr>
          <w:p w14:paraId="34574CB1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425E06B" w14:textId="2510B84A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0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1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2*TC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C1F329B" w14:textId="771EF15E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-0.75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23E50D99" w14:textId="791E9509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5475D48" w14:textId="1A642394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3DD25D8F" w14:textId="69193F7E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-0.60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A5C1EF3" w14:textId="08A5C58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1.08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B1C2E9D" w14:textId="693C4192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582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3350AD0" w14:textId="5EDBAC65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-0.77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4EC95DE" w14:textId="2C7195E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0.80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33E4A5A" w14:textId="3CB0C203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</w:tr>
      <w:tr w:rsidR="001D0383" w:rsidRPr="001D0383" w14:paraId="57408675" w14:textId="77777777" w:rsidTr="00574520">
        <w:tc>
          <w:tcPr>
            <w:tcW w:w="779" w:type="pct"/>
            <w:vMerge/>
            <w:shd w:val="clear" w:color="auto" w:fill="auto"/>
          </w:tcPr>
          <w:p w14:paraId="4BB8A92A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63E8E99" w14:textId="0D7AA2E3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12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3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28F12AFF" w14:textId="7232BCCB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-0.92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70B40F1" w14:textId="1F81A5BE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5C74242" w14:textId="640FB073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8459640" w14:textId="27F2DE3D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-0.55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0A1D889" w14:textId="2B448A1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BFCDDF5" w14:textId="63235C8A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EDBBFD8" w14:textId="4CA232B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-1.52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F5B9204" w14:textId="0580098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0.61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6FD8768" w14:textId="5EA2116B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</w:tr>
      <w:tr w:rsidR="001D0383" w:rsidRPr="001D0383" w14:paraId="78704D59" w14:textId="77777777" w:rsidTr="00574520">
        <w:tc>
          <w:tcPr>
            <w:tcW w:w="779" w:type="pct"/>
            <w:vMerge/>
            <w:shd w:val="clear" w:color="auto" w:fill="auto"/>
          </w:tcPr>
          <w:p w14:paraId="61732300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9129171" w14:textId="34C79430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14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5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4*TC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786258BD" w14:textId="6067C54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0.44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6FF34FCE" w14:textId="0807A70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449897F" w14:textId="61FB7F68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455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742CAA1F" w14:textId="6D6D954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0.92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087510F" w14:textId="2004CC5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0.94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23D9893" w14:textId="0C404C00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012F713" w14:textId="33D66A5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0.49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29D6C2B" w14:textId="43BA7E3F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C4B8668" w14:textId="1F162844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532</w:t>
            </w:r>
          </w:p>
        </w:tc>
      </w:tr>
      <w:tr w:rsidR="001D0383" w:rsidRPr="001D0383" w14:paraId="63A9BDB2" w14:textId="77777777" w:rsidTr="00574520">
        <w:tc>
          <w:tcPr>
            <w:tcW w:w="779" w:type="pct"/>
            <w:vMerge w:val="restart"/>
            <w:shd w:val="clear" w:color="auto" w:fill="auto"/>
          </w:tcPr>
          <w:p w14:paraId="07543C0F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4590AE24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Interaction </w:t>
            </w:r>
          </w:p>
          <w:p w14:paraId="5A7578BD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with LDL-C</w:t>
            </w:r>
          </w:p>
        </w:tc>
        <w:tc>
          <w:tcPr>
            <w:tcW w:w="558" w:type="pct"/>
            <w:shd w:val="clear" w:color="auto" w:fill="auto"/>
          </w:tcPr>
          <w:p w14:paraId="67A5C672" w14:textId="678CD857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6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7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5DBAF0CF" w14:textId="1F2C473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0.49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67B51687" w14:textId="00B3F9F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92E3760" w14:textId="76ED1291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D0F1ACA" w14:textId="7520199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0.67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783AB12" w14:textId="6B820F0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146BCC4" w14:textId="70515A74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1C45BFB" w14:textId="7DD5CE6D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0.28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5098F8A" w14:textId="0E5D1AB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AD4756E" w14:textId="589A7869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654</w:t>
            </w:r>
          </w:p>
        </w:tc>
      </w:tr>
      <w:tr w:rsidR="001D0383" w:rsidRPr="001D0383" w14:paraId="03621401" w14:textId="77777777" w:rsidTr="00574520">
        <w:tc>
          <w:tcPr>
            <w:tcW w:w="779" w:type="pct"/>
            <w:vMerge/>
            <w:shd w:val="clear" w:color="auto" w:fill="auto"/>
          </w:tcPr>
          <w:p w14:paraId="01DF5379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6F91FB75" w14:textId="215478D2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8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19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2*LDL-C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E68A1AE" w14:textId="5E91DAA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-0.58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1F0F6974" w14:textId="1C7D3A4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D4D476E" w14:textId="5830DB98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8BA1AF6" w14:textId="73AB4E7D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-0.30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66A8F43B" w14:textId="0DEEFEF5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0.98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AAE635B" w14:textId="78EE1EB8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758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F2697CB" w14:textId="39360B1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-0.72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699F26E" w14:textId="69550CF5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0.81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AF63BD4" w14:textId="1C5B39E8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376</w:t>
            </w:r>
          </w:p>
        </w:tc>
      </w:tr>
      <w:tr w:rsidR="001D0383" w:rsidRPr="001D0383" w14:paraId="231EB308" w14:textId="77777777" w:rsidTr="00574520">
        <w:tc>
          <w:tcPr>
            <w:tcW w:w="779" w:type="pct"/>
            <w:vMerge/>
            <w:shd w:val="clear" w:color="auto" w:fill="auto"/>
          </w:tcPr>
          <w:p w14:paraId="64A611B3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5201E7BA" w14:textId="40ABC364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20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21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2E23B365" w14:textId="4C1F2A6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-1.01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2AA607F4" w14:textId="62A9F00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E8BE273" w14:textId="2D0E65E6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77B2235" w14:textId="5CE0903D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-0.47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69DC0938" w14:textId="2E0A5FC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95A8B80" w14:textId="587F246C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546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1A68564" w14:textId="60B1D2F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-1.83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C5829A4" w14:textId="20F701A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D424A06" w14:textId="78B83AD0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</w:tr>
      <w:tr w:rsidR="001D0383" w:rsidRPr="001D0383" w14:paraId="2441B146" w14:textId="77777777" w:rsidTr="00574520">
        <w:tc>
          <w:tcPr>
            <w:tcW w:w="779" w:type="pct"/>
            <w:vMerge/>
            <w:shd w:val="clear" w:color="auto" w:fill="auto"/>
          </w:tcPr>
          <w:p w14:paraId="6BC6EE47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49B018B9" w14:textId="1873A886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ins w:id="22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23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4*LDLC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3B13FA9" w14:textId="18DA1BD5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0.46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1E3F0B0" w14:textId="026A8ADB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0.65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09575EA" w14:textId="1A1519B2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475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0D97403" w14:textId="4056908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11448769" w14:textId="53F2CE5A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0.97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0D0B8557" w14:textId="05639ABA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606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E0704F1" w14:textId="39729DFA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0.81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E555D14" w14:textId="7D235CA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0.88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BE0A5B3" w14:textId="2B2770A4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</w:tr>
      <w:tr w:rsidR="001D0383" w:rsidRPr="001D0383" w14:paraId="4ED46787" w14:textId="77777777" w:rsidTr="00574520">
        <w:tc>
          <w:tcPr>
            <w:tcW w:w="779" w:type="pct"/>
            <w:vMerge w:val="restart"/>
            <w:shd w:val="clear" w:color="auto" w:fill="auto"/>
          </w:tcPr>
          <w:p w14:paraId="073A9DFB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6ECB4799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Interaction </w:t>
            </w:r>
          </w:p>
          <w:p w14:paraId="0786B93D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with HDL-C</w:t>
            </w:r>
          </w:p>
        </w:tc>
        <w:tc>
          <w:tcPr>
            <w:tcW w:w="558" w:type="pct"/>
            <w:shd w:val="clear" w:color="auto" w:fill="auto"/>
          </w:tcPr>
          <w:p w14:paraId="567D07FD" w14:textId="2814E450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24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25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5A862E8" w14:textId="1CDF435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-0.61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7E72AA1" w14:textId="3C274BC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A5B6636" w14:textId="1411D47D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430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F6D0C0C" w14:textId="5D5F2720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-1.01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573E786" w14:textId="266CCEAB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1.03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A85DE3D" w14:textId="37CA5C21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3CABACD7" w14:textId="5C5B27EE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-1.41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2112966A" w14:textId="3017C10F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0.82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1211FF8" w14:textId="6A9C8851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89</w:t>
            </w:r>
          </w:p>
        </w:tc>
      </w:tr>
      <w:tr w:rsidR="001D0383" w:rsidRPr="001D0383" w14:paraId="25B9A160" w14:textId="77777777" w:rsidTr="00574520">
        <w:tc>
          <w:tcPr>
            <w:tcW w:w="779" w:type="pct"/>
            <w:vMerge/>
            <w:shd w:val="clear" w:color="auto" w:fill="auto"/>
          </w:tcPr>
          <w:p w14:paraId="4594783D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6BD59FF6" w14:textId="44879D6A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26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27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2*HDLC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7D669E78" w14:textId="777C116A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0.87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64DA5668" w14:textId="6DB5102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0.84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731B484" w14:textId="6A8E1F41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38E6F289" w14:textId="020A9C1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2.02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0EF34FA8" w14:textId="6C11E52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1.16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743AA5D" w14:textId="083897A6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9EB6C74" w14:textId="058BF88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1.54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07AC809A" w14:textId="65C9848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0.93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FCE3AFB" w14:textId="6E78F840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</w:rPr>
              <w:t>97</w:t>
            </w:r>
          </w:p>
        </w:tc>
      </w:tr>
      <w:tr w:rsidR="001D0383" w:rsidRPr="001D0383" w14:paraId="6CD70080" w14:textId="77777777" w:rsidTr="00574520">
        <w:tc>
          <w:tcPr>
            <w:tcW w:w="779" w:type="pct"/>
            <w:vMerge/>
            <w:shd w:val="clear" w:color="auto" w:fill="auto"/>
          </w:tcPr>
          <w:p w14:paraId="5D70B2D2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4788FF0D" w14:textId="21AEC8DF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28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29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DAD6A9D" w14:textId="7F4733FF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-1.59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0E00185" w14:textId="69A2B48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CA72828" w14:textId="60068FF0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53BC3C07" w14:textId="5913EB1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-1.86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757CCE7" w14:textId="6C2F798B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0.92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E5CBD7D" w14:textId="76CCDE79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6DE631D" w14:textId="40AA0805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-1.37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C8D2F5E" w14:textId="5602721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F5F0F34" w14:textId="3CA4A4D9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1D0383" w:rsidRPr="001D0383" w14:paraId="3AA61FCE" w14:textId="77777777" w:rsidTr="00574520">
        <w:tc>
          <w:tcPr>
            <w:tcW w:w="779" w:type="pct"/>
            <w:vMerge/>
            <w:shd w:val="clear" w:color="auto" w:fill="auto"/>
          </w:tcPr>
          <w:p w14:paraId="0F3B1AB3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697C0397" w14:textId="495CD2ED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30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31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4*HDLC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55A2AB65" w14:textId="22A7588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1.03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C961EFA" w14:textId="08FBD9B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0.80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062F3C22" w14:textId="3ECE8C8F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5D2299A0" w14:textId="49FF00FF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2.21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136C6E96" w14:textId="56D6118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1.07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1DB33B4" w14:textId="14F325AA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15B579C" w14:textId="42F1592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0.15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83CBFA1" w14:textId="3FF540E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0.90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D907A06" w14:textId="34BE1FBE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867</w:t>
            </w:r>
          </w:p>
        </w:tc>
      </w:tr>
      <w:tr w:rsidR="001D0383" w:rsidRPr="001D0383" w14:paraId="3EC1259C" w14:textId="77777777" w:rsidTr="00574520">
        <w:tc>
          <w:tcPr>
            <w:tcW w:w="779" w:type="pct"/>
            <w:vMerge w:val="restart"/>
            <w:shd w:val="clear" w:color="auto" w:fill="auto"/>
          </w:tcPr>
          <w:p w14:paraId="121F03B2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4ADD7FAE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Interaction </w:t>
            </w:r>
          </w:p>
          <w:p w14:paraId="2E782302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with TG</w:t>
            </w:r>
          </w:p>
        </w:tc>
        <w:tc>
          <w:tcPr>
            <w:tcW w:w="558" w:type="pct"/>
            <w:shd w:val="clear" w:color="auto" w:fill="auto"/>
          </w:tcPr>
          <w:p w14:paraId="51E3D3AD" w14:textId="0914A59E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32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33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2C3C666C" w14:textId="19EE968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0.01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2431F728" w14:textId="711179B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BE37CAB" w14:textId="022FD4D7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970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51327C5E" w14:textId="5A44BF3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0.39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18DA1098" w14:textId="1A6825A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00BB6706" w14:textId="599E6AD6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491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306BEF74" w14:textId="2A7BB81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-0.21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7CDF74E" w14:textId="67517B2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3953939" w14:textId="0CE56890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646</w:t>
            </w:r>
          </w:p>
        </w:tc>
      </w:tr>
      <w:tr w:rsidR="001D0383" w:rsidRPr="001D0383" w14:paraId="5637ACB1" w14:textId="77777777" w:rsidTr="00574520">
        <w:tc>
          <w:tcPr>
            <w:tcW w:w="779" w:type="pct"/>
            <w:vMerge/>
            <w:shd w:val="clear" w:color="auto" w:fill="auto"/>
          </w:tcPr>
          <w:p w14:paraId="12CCACB6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510A9031" w14:textId="782257DE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34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35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2*TG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D4A8BFB" w14:textId="48D4B8C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0.24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FE8F067" w14:textId="23C2372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65B7F8D" w14:textId="235D2691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740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6F391FC8" w14:textId="1DCA925E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0.29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D853A82" w14:textId="7F5DD4D2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1.14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B227AFE" w14:textId="769AD004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803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74D56685" w14:textId="048373E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-0.09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39CAED16" w14:textId="420220B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0.96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8F626B4" w14:textId="0FCCF9A4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925</w:t>
            </w:r>
          </w:p>
        </w:tc>
      </w:tr>
      <w:tr w:rsidR="001D0383" w:rsidRPr="001D0383" w14:paraId="2D4C1344" w14:textId="77777777" w:rsidTr="00574520">
        <w:tc>
          <w:tcPr>
            <w:tcW w:w="779" w:type="pct"/>
            <w:vMerge/>
            <w:shd w:val="clear" w:color="auto" w:fill="auto"/>
          </w:tcPr>
          <w:p w14:paraId="30E8F252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73A4FC77" w14:textId="5891C5B3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36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37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B7668C7" w14:textId="089C6415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-0.76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289E6466" w14:textId="72B83E1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F7E692E" w14:textId="0221DFAF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F95F888" w14:textId="5851CB5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0.04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076C45B0" w14:textId="54F23306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FBA20F7" w14:textId="50E939E2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946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28F8E22" w14:textId="0C512EF8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-1.42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84C5F21" w14:textId="21839A51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04EA5859" w14:textId="1E5E82AC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&lt;.001</w:t>
            </w:r>
            <w:r w:rsidRPr="002C230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</w:tr>
      <w:tr w:rsidR="001D0383" w:rsidRPr="001D0383" w14:paraId="4CED9119" w14:textId="77777777" w:rsidTr="00574520">
        <w:tc>
          <w:tcPr>
            <w:tcW w:w="779" w:type="pct"/>
            <w:vMerge/>
            <w:shd w:val="clear" w:color="auto" w:fill="auto"/>
          </w:tcPr>
          <w:p w14:paraId="5A8BF5BD" w14:textId="77777777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</w:tcPr>
          <w:p w14:paraId="465F2BED" w14:textId="6B5A4D26" w:rsidR="001D30C6" w:rsidRPr="001D0383" w:rsidRDefault="000574EC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38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39" w:author="Author">
              <w:r w:rsidR="001D30C6" w:rsidRPr="001D0383" w:rsidDel="000574EC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1D30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4*TG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C24FBE3" w14:textId="02C56EAC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0.36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1E016AC" w14:textId="6B335FB3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CD28AD7" w14:textId="4CF8F763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639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4254973" w14:textId="57BA67C0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-1.00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657F9778" w14:textId="252B17B4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1.13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AE2B680" w14:textId="1A142F77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6803986" w14:textId="073CBB4D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1.46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502B883F" w14:textId="3FEA3C09" w:rsidR="001D30C6" w:rsidRPr="001D0383" w:rsidRDefault="001D30C6" w:rsidP="001D30C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1.07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116A610" w14:textId="6E462892" w:rsidR="001D30C6" w:rsidRPr="001D0383" w:rsidRDefault="00582C49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D30C6" w:rsidRPr="001D0383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</w:tr>
    </w:tbl>
    <w:p w14:paraId="50E44B64" w14:textId="1E1A6807" w:rsidR="00A60A98" w:rsidRPr="001D0383" w:rsidRDefault="005A6320" w:rsidP="001E1D8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hAnsi="Times New Roman" w:cs="Times New Roman"/>
          <w:color w:val="000000" w:themeColor="text1"/>
        </w:rPr>
        <w:t xml:space="preserve">The </w:t>
      </w:r>
      <w:ins w:id="40" w:author="Author">
        <w:r w:rsidR="000574EC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41" w:author="Author">
        <w:r w:rsidRPr="001D0383" w:rsidDel="000574EC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hAnsi="Times New Roman" w:cs="Times New Roman"/>
          <w:color w:val="000000" w:themeColor="text1"/>
        </w:rPr>
        <w:t>3/</w:t>
      </w:r>
      <w:ins w:id="42" w:author="Author">
        <w:r w:rsidR="000574EC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bookmarkStart w:id="43" w:name="_GoBack"/>
      <w:bookmarkEnd w:id="43"/>
      <w:del w:id="44" w:author="Author">
        <w:r w:rsidRPr="001D0383" w:rsidDel="000574EC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hAnsi="Times New Roman" w:cs="Times New Roman"/>
          <w:color w:val="000000" w:themeColor="text1"/>
        </w:rPr>
        <w:t>3 genotype was considered as the reference.</w:t>
      </w:r>
    </w:p>
    <w:p w14:paraId="612D16F7" w14:textId="0F764026" w:rsidR="00A60A98" w:rsidRPr="001D0383" w:rsidRDefault="00A60A98" w:rsidP="00A60A98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color w:val="000000" w:themeColor="text1"/>
        </w:rPr>
        <w:t>Total cholesterol (</w:t>
      </w:r>
      <w:r w:rsidRPr="001D0383">
        <w:rPr>
          <w:rFonts w:ascii="Times New Roman" w:hAnsi="Times New Roman" w:cs="Times New Roman"/>
          <w:color w:val="000000" w:themeColor="text1"/>
        </w:rPr>
        <w:t xml:space="preserve">TC) was dichotomized according to </w:t>
      </w:r>
      <w:r w:rsidR="00BA43AB" w:rsidRPr="001D0383">
        <w:rPr>
          <w:rFonts w:ascii="Times New Roman" w:hAnsi="Times New Roman" w:cs="Times New Roman"/>
          <w:color w:val="000000" w:themeColor="text1"/>
        </w:rPr>
        <w:t xml:space="preserve">cut off between normal and not normal levels of TC, </w:t>
      </w:r>
      <w:r w:rsidRPr="001D0383">
        <w:rPr>
          <w:rFonts w:ascii="Times New Roman" w:hAnsi="Times New Roman" w:cs="Times New Roman"/>
          <w:color w:val="000000" w:themeColor="text1"/>
        </w:rPr>
        <w:t>i.e., TC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&lt;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200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Pr="001D0383">
        <w:rPr>
          <w:rFonts w:ascii="Times New Roman" w:hAnsi="Times New Roman" w:cs="Times New Roman"/>
          <w:color w:val="000000" w:themeColor="text1"/>
        </w:rPr>
        <w:t xml:space="preserve"> and TC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  <w:u w:val="single"/>
        </w:rPr>
        <w:t>&gt;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200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="00255C68" w:rsidRPr="001D0383">
        <w:rPr>
          <w:rFonts w:ascii="Times New Roman" w:hAnsi="Times New Roman" w:cs="Times New Roman"/>
          <w:color w:val="000000" w:themeColor="text1"/>
        </w:rPr>
        <w:t>.</w:t>
      </w:r>
    </w:p>
    <w:p w14:paraId="19D6E131" w14:textId="04D117DE" w:rsidR="00F577D9" w:rsidRPr="001D0383" w:rsidRDefault="00F577D9" w:rsidP="00F577D9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color w:val="000000" w:themeColor="text1"/>
        </w:rPr>
        <w:t>Low</w:t>
      </w:r>
      <w:r w:rsidR="00BA43AB" w:rsidRPr="001D0383">
        <w:rPr>
          <w:rFonts w:ascii="Times New Roman" w:eastAsia="Times New Roman" w:hAnsi="Times New Roman" w:cs="Times New Roman"/>
          <w:color w:val="000000" w:themeColor="text1"/>
        </w:rPr>
        <w:t>-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>density lipoprotein cholesterol (LDL</w:t>
      </w:r>
      <w:r w:rsidR="0053350E" w:rsidRPr="001D0383">
        <w:rPr>
          <w:rFonts w:ascii="Times New Roman" w:eastAsia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 xml:space="preserve">C) was dichotomized according to </w:t>
      </w:r>
      <w:r w:rsidR="00BA43AB" w:rsidRPr="001D0383">
        <w:rPr>
          <w:rFonts w:ascii="Times New Roman" w:hAnsi="Times New Roman" w:cs="Times New Roman"/>
          <w:color w:val="000000" w:themeColor="text1"/>
        </w:rPr>
        <w:t>cut off between normal and not normal levels of LDLC</w:t>
      </w:r>
      <w:r w:rsidRPr="001D0383">
        <w:rPr>
          <w:rFonts w:ascii="Times New Roman" w:hAnsi="Times New Roman" w:cs="Times New Roman"/>
          <w:color w:val="000000" w:themeColor="text1"/>
        </w:rPr>
        <w:t>, i.e., LDL</w:t>
      </w:r>
      <w:r w:rsidR="0053350E" w:rsidRPr="001D0383">
        <w:rPr>
          <w:rFonts w:ascii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>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&lt;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100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Pr="001D0383">
        <w:rPr>
          <w:rFonts w:ascii="Times New Roman" w:hAnsi="Times New Roman" w:cs="Times New Roman"/>
          <w:color w:val="000000" w:themeColor="text1"/>
        </w:rPr>
        <w:t xml:space="preserve"> and LDL</w:t>
      </w:r>
      <w:r w:rsidR="0053350E" w:rsidRPr="001D0383">
        <w:rPr>
          <w:rFonts w:ascii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>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  <w:u w:val="single"/>
        </w:rPr>
        <w:t>&gt;</w:t>
      </w:r>
      <w:r w:rsidR="009C63FD" w:rsidRPr="001D0383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100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="00255C68" w:rsidRPr="001D0383">
        <w:rPr>
          <w:rFonts w:ascii="Times New Roman" w:hAnsi="Times New Roman" w:cs="Times New Roman"/>
          <w:color w:val="000000" w:themeColor="text1"/>
        </w:rPr>
        <w:t>.</w:t>
      </w:r>
    </w:p>
    <w:p w14:paraId="6389D802" w14:textId="0015A8EA" w:rsidR="0096173A" w:rsidRPr="001D0383" w:rsidRDefault="0096173A" w:rsidP="0096173A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color w:val="000000" w:themeColor="text1"/>
        </w:rPr>
        <w:t>High</w:t>
      </w:r>
      <w:r w:rsidR="00BA43AB" w:rsidRPr="001D0383">
        <w:rPr>
          <w:rFonts w:ascii="Times New Roman" w:eastAsia="Times New Roman" w:hAnsi="Times New Roman" w:cs="Times New Roman"/>
          <w:color w:val="000000" w:themeColor="text1"/>
        </w:rPr>
        <w:t>-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>density lipoprotein cholesterol (HDL</w:t>
      </w:r>
      <w:r w:rsidR="0053350E" w:rsidRPr="001D0383">
        <w:rPr>
          <w:rFonts w:ascii="Times New Roman" w:eastAsia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 xml:space="preserve">C) was dichotomized according to </w:t>
      </w:r>
      <w:r w:rsidR="00BA43AB" w:rsidRPr="001D0383">
        <w:rPr>
          <w:rFonts w:ascii="Times New Roman" w:hAnsi="Times New Roman" w:cs="Times New Roman"/>
          <w:color w:val="000000" w:themeColor="text1"/>
        </w:rPr>
        <w:t>cut off between normal and not normal sex-specific levels of HDL</w:t>
      </w:r>
      <w:r w:rsidR="0053350E" w:rsidRPr="001D0383">
        <w:rPr>
          <w:rFonts w:ascii="Times New Roman" w:hAnsi="Times New Roman" w:cs="Times New Roman"/>
          <w:color w:val="000000" w:themeColor="text1"/>
        </w:rPr>
        <w:t>-</w:t>
      </w:r>
      <w:r w:rsidR="00BA43AB" w:rsidRPr="001D0383">
        <w:rPr>
          <w:rFonts w:ascii="Times New Roman" w:hAnsi="Times New Roman" w:cs="Times New Roman"/>
          <w:color w:val="000000" w:themeColor="text1"/>
        </w:rPr>
        <w:t xml:space="preserve">C, i.e., </w:t>
      </w:r>
      <w:r w:rsidRPr="001D0383">
        <w:rPr>
          <w:rFonts w:ascii="Times New Roman" w:hAnsi="Times New Roman" w:cs="Times New Roman"/>
          <w:color w:val="000000" w:themeColor="text1"/>
        </w:rPr>
        <w:t>HDL</w:t>
      </w:r>
      <w:r w:rsidR="0053350E" w:rsidRPr="001D0383">
        <w:rPr>
          <w:rFonts w:ascii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>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&lt;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40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Pr="001D0383">
        <w:rPr>
          <w:rFonts w:ascii="Times New Roman" w:hAnsi="Times New Roman" w:cs="Times New Roman"/>
          <w:color w:val="000000" w:themeColor="text1"/>
        </w:rPr>
        <w:t xml:space="preserve"> and HDL</w:t>
      </w:r>
      <w:r w:rsidR="0053350E" w:rsidRPr="001D0383">
        <w:rPr>
          <w:rFonts w:ascii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>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  <w:u w:val="single"/>
        </w:rPr>
        <w:t>&gt;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40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="00BA43AB" w:rsidRPr="001D0383">
        <w:rPr>
          <w:rFonts w:ascii="Times New Roman" w:hAnsi="Times New Roman" w:cs="Times New Roman"/>
          <w:color w:val="000000" w:themeColor="text1"/>
        </w:rPr>
        <w:t xml:space="preserve"> for men and </w:t>
      </w:r>
      <w:r w:rsidRPr="001D0383">
        <w:rPr>
          <w:rFonts w:ascii="Times New Roman" w:hAnsi="Times New Roman" w:cs="Times New Roman"/>
          <w:color w:val="000000" w:themeColor="text1"/>
        </w:rPr>
        <w:t>HDL</w:t>
      </w:r>
      <w:r w:rsidR="0053350E" w:rsidRPr="001D0383">
        <w:rPr>
          <w:rFonts w:ascii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>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&lt;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50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Pr="001D0383">
        <w:rPr>
          <w:rFonts w:ascii="Times New Roman" w:hAnsi="Times New Roman" w:cs="Times New Roman"/>
          <w:color w:val="000000" w:themeColor="text1"/>
        </w:rPr>
        <w:t xml:space="preserve"> and HDL</w:t>
      </w:r>
      <w:r w:rsidR="0053350E" w:rsidRPr="001D0383">
        <w:rPr>
          <w:rFonts w:ascii="Times New Roman" w:hAnsi="Times New Roman" w:cs="Times New Roman"/>
          <w:color w:val="000000" w:themeColor="text1"/>
        </w:rPr>
        <w:t>-</w:t>
      </w:r>
      <w:r w:rsidRPr="001D0383">
        <w:rPr>
          <w:rFonts w:ascii="Times New Roman" w:hAnsi="Times New Roman" w:cs="Times New Roman"/>
          <w:color w:val="000000" w:themeColor="text1"/>
        </w:rPr>
        <w:t>C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  <w:u w:val="single"/>
        </w:rPr>
        <w:t>&gt;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50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="00BA43AB" w:rsidRPr="001D0383">
        <w:rPr>
          <w:rFonts w:ascii="Times New Roman" w:hAnsi="Times New Roman" w:cs="Times New Roman"/>
          <w:color w:val="000000" w:themeColor="text1"/>
        </w:rPr>
        <w:t xml:space="preserve"> for women. For the sample of </w:t>
      </w:r>
      <w:r w:rsidRPr="001D0383">
        <w:rPr>
          <w:rFonts w:ascii="Times New Roman" w:hAnsi="Times New Roman" w:cs="Times New Roman"/>
          <w:color w:val="000000" w:themeColor="text1"/>
        </w:rPr>
        <w:t>men and women combined</w:t>
      </w:r>
      <w:r w:rsidR="00BA43AB" w:rsidRPr="001D0383">
        <w:rPr>
          <w:rFonts w:ascii="Times New Roman" w:hAnsi="Times New Roman" w:cs="Times New Roman"/>
          <w:color w:val="000000" w:themeColor="text1"/>
        </w:rPr>
        <w:t>, we used the same dichotomization as for men.</w:t>
      </w:r>
    </w:p>
    <w:p w14:paraId="3A30C24F" w14:textId="59FDD673" w:rsidR="00255C68" w:rsidRPr="001D0383" w:rsidRDefault="00255C68" w:rsidP="00255C68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color w:val="000000" w:themeColor="text1"/>
        </w:rPr>
        <w:t>Triglycerides (</w:t>
      </w:r>
      <w:r w:rsidRPr="001D0383">
        <w:rPr>
          <w:rFonts w:ascii="Times New Roman" w:hAnsi="Times New Roman" w:cs="Times New Roman"/>
          <w:color w:val="000000" w:themeColor="text1"/>
        </w:rPr>
        <w:t xml:space="preserve">TG) was dichotomized according to </w:t>
      </w:r>
      <w:r w:rsidR="00BA43AB" w:rsidRPr="001D0383">
        <w:rPr>
          <w:rFonts w:ascii="Times New Roman" w:hAnsi="Times New Roman" w:cs="Times New Roman"/>
          <w:color w:val="000000" w:themeColor="text1"/>
        </w:rPr>
        <w:t>cut off between normal and not normal levels of TG</w:t>
      </w:r>
      <w:r w:rsidRPr="001D0383">
        <w:rPr>
          <w:rFonts w:ascii="Times New Roman" w:hAnsi="Times New Roman" w:cs="Times New Roman"/>
          <w:color w:val="000000" w:themeColor="text1"/>
        </w:rPr>
        <w:t>, i.e., TG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&lt;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150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Pr="001D0383">
        <w:rPr>
          <w:rFonts w:ascii="Times New Roman" w:hAnsi="Times New Roman" w:cs="Times New Roman"/>
          <w:color w:val="000000" w:themeColor="text1"/>
        </w:rPr>
        <w:t xml:space="preserve"> and TG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  <w:u w:val="single"/>
        </w:rPr>
        <w:t>&gt;</w:t>
      </w:r>
      <w:r w:rsidR="002C18CC"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Pr="001D0383">
        <w:rPr>
          <w:rFonts w:ascii="Times New Roman" w:hAnsi="Times New Roman" w:cs="Times New Roman"/>
          <w:color w:val="000000" w:themeColor="text1"/>
        </w:rPr>
        <w:t>150 mg/</w:t>
      </w:r>
      <w:proofErr w:type="spellStart"/>
      <w:r w:rsidRPr="001D0383">
        <w:rPr>
          <w:rFonts w:ascii="Times New Roman" w:hAnsi="Times New Roman" w:cs="Times New Roman"/>
          <w:color w:val="000000" w:themeColor="text1"/>
        </w:rPr>
        <w:t>dL</w:t>
      </w:r>
      <w:proofErr w:type="spellEnd"/>
      <w:r w:rsidR="00F85CD1" w:rsidRPr="001D0383">
        <w:rPr>
          <w:rFonts w:ascii="Times New Roman" w:hAnsi="Times New Roman" w:cs="Times New Roman"/>
          <w:color w:val="000000" w:themeColor="text1"/>
        </w:rPr>
        <w:t>.</w:t>
      </w:r>
    </w:p>
    <w:p w14:paraId="7B9B14A8" w14:textId="6441D421" w:rsidR="00F577D9" w:rsidRPr="001A06A5" w:rsidRDefault="001A06A5">
      <w:pPr>
        <w:rPr>
          <w:rFonts w:ascii="Times New Roman" w:eastAsia="Times New Roman" w:hAnsi="Times New Roman" w:cs="Times New Roman"/>
          <w:b/>
          <w:color w:val="000000" w:themeColor="text1"/>
        </w:rPr>
      </w:pPr>
      <w:r w:rsidRPr="00D84B4A">
        <w:rPr>
          <w:rFonts w:ascii="Times New Roman" w:hAnsi="Times New Roman" w:cs="Times New Roman"/>
          <w:color w:val="000000"/>
          <w:vertAlign w:val="superscript"/>
        </w:rPr>
        <w:t>*</w:t>
      </w:r>
      <w:r w:rsidRPr="00D84B4A">
        <w:rPr>
          <w:rFonts w:ascii="Times New Roman" w:hAnsi="Times New Roman" w:cs="Times New Roman"/>
          <w:color w:val="000000"/>
        </w:rPr>
        <w:t xml:space="preserve"> denotes significant result (</w:t>
      </w:r>
      <w:r w:rsidRPr="00D84B4A">
        <w:rPr>
          <w:rFonts w:ascii="Times New Roman" w:hAnsi="Times New Roman" w:cs="Times New Roman"/>
          <w:i/>
          <w:color w:val="000000"/>
        </w:rPr>
        <w:t>p-value</w:t>
      </w:r>
      <w:r w:rsidRPr="00D84B4A">
        <w:rPr>
          <w:rFonts w:ascii="Times New Roman" w:hAnsi="Times New Roman" w:cs="Times New Roman"/>
          <w:color w:val="000000"/>
        </w:rPr>
        <w:t xml:space="preserve"> &lt; 0.05).</w:t>
      </w:r>
    </w:p>
    <w:sectPr w:rsidR="00F577D9" w:rsidRPr="001A06A5" w:rsidSect="004429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C9EDF" w14:textId="77777777" w:rsidR="00F1348D" w:rsidRDefault="00F1348D" w:rsidP="006D0380">
      <w:r>
        <w:separator/>
      </w:r>
    </w:p>
  </w:endnote>
  <w:endnote w:type="continuationSeparator" w:id="0">
    <w:p w14:paraId="4C8AAEB8" w14:textId="77777777" w:rsidR="00F1348D" w:rsidRDefault="00F1348D" w:rsidP="006D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55261" w14:textId="77777777" w:rsidR="006D0380" w:rsidRDefault="006D03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9039A" w14:textId="77777777" w:rsidR="006D0380" w:rsidRDefault="006D03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92EEF" w14:textId="77777777" w:rsidR="006D0380" w:rsidRDefault="006D03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E13D3" w14:textId="77777777" w:rsidR="00F1348D" w:rsidRDefault="00F1348D" w:rsidP="006D0380">
      <w:r>
        <w:separator/>
      </w:r>
    </w:p>
  </w:footnote>
  <w:footnote w:type="continuationSeparator" w:id="0">
    <w:p w14:paraId="00F23B91" w14:textId="77777777" w:rsidR="00F1348D" w:rsidRDefault="00F1348D" w:rsidP="006D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E2587" w14:textId="77777777" w:rsidR="006D0380" w:rsidRDefault="006D03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50F41" w14:textId="77777777" w:rsidR="006D0380" w:rsidRDefault="006D03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B16EE" w14:textId="77777777" w:rsidR="006D0380" w:rsidRDefault="006D03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A1C"/>
    <w:rsid w:val="00055CD1"/>
    <w:rsid w:val="000574EC"/>
    <w:rsid w:val="00067DDC"/>
    <w:rsid w:val="000C2603"/>
    <w:rsid w:val="000D31F3"/>
    <w:rsid w:val="000D715B"/>
    <w:rsid w:val="000F4DEE"/>
    <w:rsid w:val="001034D3"/>
    <w:rsid w:val="0010651A"/>
    <w:rsid w:val="00107566"/>
    <w:rsid w:val="001109D1"/>
    <w:rsid w:val="0011372B"/>
    <w:rsid w:val="001175D8"/>
    <w:rsid w:val="00136854"/>
    <w:rsid w:val="001518A2"/>
    <w:rsid w:val="001A06A5"/>
    <w:rsid w:val="001C400F"/>
    <w:rsid w:val="001C4C6D"/>
    <w:rsid w:val="001D0383"/>
    <w:rsid w:val="001D30C6"/>
    <w:rsid w:val="001E1D84"/>
    <w:rsid w:val="002043C5"/>
    <w:rsid w:val="00225290"/>
    <w:rsid w:val="002437BB"/>
    <w:rsid w:val="0025083F"/>
    <w:rsid w:val="0025571E"/>
    <w:rsid w:val="00255C68"/>
    <w:rsid w:val="00284ED7"/>
    <w:rsid w:val="002A2F23"/>
    <w:rsid w:val="002C18CC"/>
    <w:rsid w:val="0030494A"/>
    <w:rsid w:val="00360B24"/>
    <w:rsid w:val="003614B2"/>
    <w:rsid w:val="0036399C"/>
    <w:rsid w:val="0037114F"/>
    <w:rsid w:val="003A7650"/>
    <w:rsid w:val="003E07D3"/>
    <w:rsid w:val="0044296D"/>
    <w:rsid w:val="00460622"/>
    <w:rsid w:val="0046454D"/>
    <w:rsid w:val="004C6E2E"/>
    <w:rsid w:val="004D0265"/>
    <w:rsid w:val="004E3DC2"/>
    <w:rsid w:val="004F3B44"/>
    <w:rsid w:val="0053350E"/>
    <w:rsid w:val="005368F3"/>
    <w:rsid w:val="00574025"/>
    <w:rsid w:val="00574520"/>
    <w:rsid w:val="00575110"/>
    <w:rsid w:val="00582C49"/>
    <w:rsid w:val="005934BA"/>
    <w:rsid w:val="005A36B9"/>
    <w:rsid w:val="005A5AC6"/>
    <w:rsid w:val="005A6320"/>
    <w:rsid w:val="005C4FF5"/>
    <w:rsid w:val="00664AF1"/>
    <w:rsid w:val="00671DB7"/>
    <w:rsid w:val="00684328"/>
    <w:rsid w:val="006B57EB"/>
    <w:rsid w:val="006D0380"/>
    <w:rsid w:val="006D5258"/>
    <w:rsid w:val="006F0A1C"/>
    <w:rsid w:val="006F0C02"/>
    <w:rsid w:val="00702E41"/>
    <w:rsid w:val="0075401D"/>
    <w:rsid w:val="00761E46"/>
    <w:rsid w:val="00763DC5"/>
    <w:rsid w:val="00782673"/>
    <w:rsid w:val="007E6570"/>
    <w:rsid w:val="00836EEE"/>
    <w:rsid w:val="008A7D78"/>
    <w:rsid w:val="008C15B3"/>
    <w:rsid w:val="008C4144"/>
    <w:rsid w:val="008F3A6F"/>
    <w:rsid w:val="008F744E"/>
    <w:rsid w:val="00944E08"/>
    <w:rsid w:val="00956895"/>
    <w:rsid w:val="0096173A"/>
    <w:rsid w:val="00963300"/>
    <w:rsid w:val="0097335A"/>
    <w:rsid w:val="00976813"/>
    <w:rsid w:val="00986677"/>
    <w:rsid w:val="00994EE1"/>
    <w:rsid w:val="009B1DC3"/>
    <w:rsid w:val="009B7161"/>
    <w:rsid w:val="009C63FD"/>
    <w:rsid w:val="009D32DC"/>
    <w:rsid w:val="009D3425"/>
    <w:rsid w:val="009E2F6F"/>
    <w:rsid w:val="00A14F0B"/>
    <w:rsid w:val="00A413AE"/>
    <w:rsid w:val="00A4762B"/>
    <w:rsid w:val="00A554F4"/>
    <w:rsid w:val="00A563D3"/>
    <w:rsid w:val="00A5683E"/>
    <w:rsid w:val="00A60A98"/>
    <w:rsid w:val="00A614DB"/>
    <w:rsid w:val="00A905FB"/>
    <w:rsid w:val="00AB5691"/>
    <w:rsid w:val="00AF49D9"/>
    <w:rsid w:val="00B009A9"/>
    <w:rsid w:val="00B11EF6"/>
    <w:rsid w:val="00B16359"/>
    <w:rsid w:val="00B41D57"/>
    <w:rsid w:val="00BA43AB"/>
    <w:rsid w:val="00BD7DA9"/>
    <w:rsid w:val="00BD7FE1"/>
    <w:rsid w:val="00C361A3"/>
    <w:rsid w:val="00C54A3F"/>
    <w:rsid w:val="00C753F5"/>
    <w:rsid w:val="00C92041"/>
    <w:rsid w:val="00CA5CBF"/>
    <w:rsid w:val="00CD7F9A"/>
    <w:rsid w:val="00CE0421"/>
    <w:rsid w:val="00D61992"/>
    <w:rsid w:val="00D6275F"/>
    <w:rsid w:val="00D66B70"/>
    <w:rsid w:val="00D76B2B"/>
    <w:rsid w:val="00D84B4A"/>
    <w:rsid w:val="00DA242E"/>
    <w:rsid w:val="00ED0A18"/>
    <w:rsid w:val="00F1348D"/>
    <w:rsid w:val="00F226B0"/>
    <w:rsid w:val="00F432E1"/>
    <w:rsid w:val="00F577D9"/>
    <w:rsid w:val="00F72672"/>
    <w:rsid w:val="00F75FFE"/>
    <w:rsid w:val="00F85CD1"/>
    <w:rsid w:val="00F93685"/>
    <w:rsid w:val="00FB7B27"/>
    <w:rsid w:val="00F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0974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437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99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753F5"/>
  </w:style>
  <w:style w:type="character" w:customStyle="1" w:styleId="UnresolvedMention1">
    <w:name w:val="Unresolved Mention1"/>
    <w:basedOn w:val="DefaultParagraphFont"/>
    <w:uiPriority w:val="99"/>
    <w:rsid w:val="006F0C02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D03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380"/>
  </w:style>
  <w:style w:type="paragraph" w:styleId="Footer">
    <w:name w:val="footer"/>
    <w:basedOn w:val="Normal"/>
    <w:link w:val="FooterChar"/>
    <w:uiPriority w:val="99"/>
    <w:unhideWhenUsed/>
    <w:rsid w:val="006D03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2018-10-24T18:31:00Z</dcterms:created>
  <dcterms:modified xsi:type="dcterms:W3CDTF">2018-10-24T18:33:00Z</dcterms:modified>
</cp:coreProperties>
</file>