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A72" w:rsidRDefault="00644A72" w:rsidP="00DA3515">
      <w:pPr>
        <w:spacing w:after="120" w:line="480" w:lineRule="auto"/>
        <w:jc w:val="center"/>
        <w:rPr>
          <w:b/>
          <w:bCs/>
        </w:rPr>
      </w:pPr>
      <w:r w:rsidRPr="00644A72">
        <w:rPr>
          <w:b/>
          <w:bCs/>
        </w:rPr>
        <w:t>SUPPLEMENTARY METHODS</w:t>
      </w:r>
    </w:p>
    <w:p w:rsidR="00C2013D" w:rsidRPr="00644A72" w:rsidRDefault="00C2013D" w:rsidP="00644A72">
      <w:pPr>
        <w:spacing w:after="120" w:line="480" w:lineRule="auto"/>
        <w:jc w:val="center"/>
        <w:rPr>
          <w:b/>
          <w:bCs/>
        </w:rPr>
      </w:pPr>
    </w:p>
    <w:p w:rsidR="00644A72" w:rsidRDefault="00C2013D" w:rsidP="00644A72">
      <w:pPr>
        <w:spacing w:after="120" w:line="480" w:lineRule="auto"/>
        <w:jc w:val="both"/>
      </w:pPr>
      <w:r>
        <w:rPr>
          <w:bCs/>
          <w:i/>
          <w:u w:val="single"/>
        </w:rPr>
        <w:t>Details of</w:t>
      </w:r>
      <w:r w:rsidR="00F971B1">
        <w:rPr>
          <w:bCs/>
          <w:i/>
          <w:u w:val="single"/>
        </w:rPr>
        <w:t xml:space="preserve"> p</w:t>
      </w:r>
      <w:r w:rsidR="00644A72">
        <w:rPr>
          <w:bCs/>
          <w:i/>
          <w:u w:val="single"/>
        </w:rPr>
        <w:t>atient-</w:t>
      </w:r>
      <w:r>
        <w:rPr>
          <w:bCs/>
          <w:i/>
          <w:u w:val="single"/>
        </w:rPr>
        <w:t>s</w:t>
      </w:r>
      <w:r w:rsidR="00644A72">
        <w:rPr>
          <w:bCs/>
          <w:i/>
          <w:u w:val="single"/>
        </w:rPr>
        <w:t xml:space="preserve">pecific </w:t>
      </w:r>
      <w:r w:rsidR="00644A72" w:rsidRPr="00BE1CBC">
        <w:rPr>
          <w:bCs/>
          <w:i/>
          <w:u w:val="single"/>
        </w:rPr>
        <w:t>Principal Component Analysis [PCA]</w:t>
      </w:r>
      <w:r w:rsidR="00644A72">
        <w:rPr>
          <w:bCs/>
          <w:i/>
          <w:u w:val="single"/>
        </w:rPr>
        <w:t xml:space="preserve">.  </w:t>
      </w:r>
      <w:r w:rsidR="00644A72">
        <w:t>The goal of this analysis wa</w:t>
      </w:r>
      <w:r w:rsidR="00644A72" w:rsidRPr="0060156A">
        <w:t xml:space="preserve">s to identify subsets of mediators </w:t>
      </w:r>
      <w:r w:rsidR="00644A72">
        <w:t>that we</w:t>
      </w:r>
      <w:r w:rsidR="00644A72" w:rsidRPr="0060156A">
        <w:t>re most</w:t>
      </w:r>
      <w:r w:rsidR="00644A72">
        <w:t xml:space="preserve"> strongly correlated with the</w:t>
      </w:r>
      <w:r w:rsidR="00644A72" w:rsidRPr="0060156A">
        <w:t xml:space="preserve"> inflammatory response trajectory of a given PALF patient</w:t>
      </w:r>
      <w:r w:rsidR="00644A72">
        <w:t xml:space="preserve">.  </w:t>
      </w:r>
      <w:r w:rsidR="00644A72">
        <w:rPr>
          <w:lang w:eastAsia="zh-CN"/>
        </w:rPr>
        <w:t>To accomplish this, we utilized PCA to determine</w:t>
      </w:r>
      <w:r w:rsidR="00DF7BC4">
        <w:rPr>
          <w:lang w:eastAsia="zh-CN"/>
        </w:rPr>
        <w:t xml:space="preserve"> </w:t>
      </w:r>
      <w:r w:rsidR="00644A72">
        <w:rPr>
          <w:lang w:eastAsia="zh-CN"/>
        </w:rPr>
        <w:t xml:space="preserve">the dominance of each mediator relative to all other measured mediators that </w:t>
      </w:r>
      <w:r w:rsidR="00644A72" w:rsidRPr="0060156A">
        <w:rPr>
          <w:lang w:eastAsia="zh-CN"/>
        </w:rPr>
        <w:t>account</w:t>
      </w:r>
      <w:r w:rsidR="00644A72">
        <w:rPr>
          <w:lang w:eastAsia="zh-CN"/>
        </w:rPr>
        <w:t>ed</w:t>
      </w:r>
      <w:r w:rsidR="00644A72" w:rsidRPr="0060156A">
        <w:rPr>
          <w:lang w:eastAsia="zh-CN"/>
        </w:rPr>
        <w:t xml:space="preserve"> for </w:t>
      </w:r>
      <w:r w:rsidR="00644A72">
        <w:rPr>
          <w:lang w:eastAsia="zh-CN"/>
        </w:rPr>
        <w:t xml:space="preserve">a given patient’s inflammatory response during the seven days from which the serum samples were taken.  </w:t>
      </w:r>
      <w:r w:rsidR="00644A72">
        <w:rPr>
          <w:color w:val="000000"/>
        </w:rPr>
        <w:t xml:space="preserve">A minimum of 3 samples were available for cytokine analysis for each patient during the seven days following enrollment into the PALFSG.  </w:t>
      </w:r>
      <w:r w:rsidR="00644A72">
        <w:rPr>
          <w:lang w:eastAsia="zh-CN"/>
        </w:rPr>
        <w:t xml:space="preserve">First, serum sample underwent </w:t>
      </w:r>
      <w:r w:rsidR="00644A72">
        <w:t xml:space="preserve">cytokine measurements that were then </w:t>
      </w:r>
      <w:r w:rsidR="00DF7BC4" w:rsidRPr="0060156A">
        <w:t>normalized</w:t>
      </w:r>
      <w:r w:rsidR="00DF7BC4">
        <w:rPr>
          <w:color w:val="000000"/>
        </w:rPr>
        <w:t xml:space="preserve"> so</w:t>
      </w:r>
      <w:r w:rsidR="00644A72">
        <w:rPr>
          <w:color w:val="000000"/>
        </w:rPr>
        <w:t xml:space="preserve"> that all cytokine levels we</w:t>
      </w:r>
      <w:r w:rsidR="00644A72" w:rsidRPr="0060156A">
        <w:rPr>
          <w:color w:val="000000"/>
        </w:rPr>
        <w:t xml:space="preserve">re converted into the same </w:t>
      </w:r>
      <w:r w:rsidR="00644A72">
        <w:rPr>
          <w:color w:val="000000"/>
        </w:rPr>
        <w:t>rang</w:t>
      </w:r>
      <w:r w:rsidR="00644A72" w:rsidRPr="0060156A">
        <w:rPr>
          <w:color w:val="000000"/>
        </w:rPr>
        <w:t xml:space="preserve">e (from 0 to 1). </w:t>
      </w:r>
      <w:r w:rsidR="00644A72" w:rsidRPr="00BE1CBC">
        <w:rPr>
          <w:color w:val="000000"/>
        </w:rPr>
        <w:t xml:space="preserve">Next, </w:t>
      </w:r>
      <w:r w:rsidR="00644A72" w:rsidRPr="00952E0D">
        <w:rPr>
          <w:color w:val="000000"/>
        </w:rPr>
        <w:t>PCA w</w:t>
      </w:r>
      <w:r w:rsidR="00644A72">
        <w:rPr>
          <w:color w:val="000000"/>
        </w:rPr>
        <w:t>as</w:t>
      </w:r>
      <w:r w:rsidR="00644A72" w:rsidRPr="00952E0D">
        <w:rPr>
          <w:color w:val="000000"/>
        </w:rPr>
        <w:t xml:space="preserve"> computed </w:t>
      </w:r>
      <w:r w:rsidR="00644A72">
        <w:rPr>
          <w:color w:val="000000"/>
        </w:rPr>
        <w:t xml:space="preserve">utilizing the normalized cytokine results derived from all samples that were collected </w:t>
      </w:r>
      <w:r w:rsidR="00644A72" w:rsidRPr="00952E0D">
        <w:rPr>
          <w:color w:val="000000"/>
        </w:rPr>
        <w:t xml:space="preserve">for each </w:t>
      </w:r>
      <w:r w:rsidR="00644A72">
        <w:rPr>
          <w:color w:val="000000"/>
        </w:rPr>
        <w:t xml:space="preserve">patient. </w:t>
      </w:r>
      <w:r w:rsidR="00644A72" w:rsidRPr="00952E0D">
        <w:rPr>
          <w:color w:val="000000"/>
        </w:rPr>
        <w:t xml:space="preserve">A PCA score </w:t>
      </w:r>
      <w:r w:rsidR="00644A72">
        <w:rPr>
          <w:color w:val="000000"/>
        </w:rPr>
        <w:t>was</w:t>
      </w:r>
      <w:r w:rsidR="00644A72" w:rsidRPr="00952E0D">
        <w:rPr>
          <w:color w:val="000000"/>
        </w:rPr>
        <w:t xml:space="preserve"> calculated for each cytokine</w:t>
      </w:r>
      <w:r w:rsidR="00644A72">
        <w:rPr>
          <w:color w:val="000000"/>
        </w:rPr>
        <w:t>,</w:t>
      </w:r>
      <w:r w:rsidR="00DF7BC4">
        <w:rPr>
          <w:color w:val="000000"/>
        </w:rPr>
        <w:t xml:space="preserve"> </w:t>
      </w:r>
      <w:r w:rsidR="00644A72">
        <w:rPr>
          <w:color w:val="000000"/>
        </w:rPr>
        <w:t>summarizing</w:t>
      </w:r>
      <w:r w:rsidR="00DF7BC4">
        <w:rPr>
          <w:color w:val="000000"/>
        </w:rPr>
        <w:t xml:space="preserve"> </w:t>
      </w:r>
      <w:r w:rsidR="00644A72">
        <w:rPr>
          <w:color w:val="000000"/>
        </w:rPr>
        <w:t>the relative degree to which that cytokine contributed to the inflammatory response for that patient over time</w:t>
      </w:r>
      <w:r w:rsidR="00644A72" w:rsidRPr="00952E0D">
        <w:rPr>
          <w:color w:val="000000"/>
        </w:rPr>
        <w:t xml:space="preserve">.  </w:t>
      </w:r>
      <w:r w:rsidR="00644A72">
        <w:rPr>
          <w:color w:val="000000"/>
        </w:rPr>
        <w:t>T</w:t>
      </w:r>
      <w:r w:rsidR="00644A72" w:rsidRPr="00BE1CBC">
        <w:rPr>
          <w:color w:val="000000"/>
        </w:rPr>
        <w:t xml:space="preserve">his </w:t>
      </w:r>
      <w:r w:rsidR="00644A72">
        <w:rPr>
          <w:color w:val="000000"/>
        </w:rPr>
        <w:t>wa</w:t>
      </w:r>
      <w:r w:rsidR="00644A72" w:rsidRPr="00952E0D">
        <w:rPr>
          <w:color w:val="000000"/>
        </w:rPr>
        <w:t>s calculated by scaling each principal component’s eigenvector by its respective eigenvalue and summing together the coefficients</w:t>
      </w:r>
      <w:r w:rsidR="00644A72">
        <w:rPr>
          <w:color w:val="000000"/>
        </w:rPr>
        <w:t xml:space="preserve"> (loadings)</w:t>
      </w:r>
      <w:r w:rsidR="00644A72" w:rsidRPr="00952E0D">
        <w:rPr>
          <w:color w:val="000000"/>
        </w:rPr>
        <w:t xml:space="preserve"> that correspond to a given cytokine over all eigenvectors (sufficient to capture at least 95% of the variance in the </w:t>
      </w:r>
      <w:r w:rsidR="00644A72" w:rsidRPr="00BE1CBC">
        <w:rPr>
          <w:color w:val="000000"/>
        </w:rPr>
        <w:t xml:space="preserve">data).  </w:t>
      </w:r>
      <w:r w:rsidR="00644A72" w:rsidRPr="00952E0D">
        <w:rPr>
          <w:color w:val="000000"/>
        </w:rPr>
        <w:t>The</w:t>
      </w:r>
      <w:r w:rsidR="00644A72" w:rsidRPr="00BE1CBC">
        <w:rPr>
          <w:color w:val="000000"/>
        </w:rPr>
        <w:t>se PCA scores taken together ma</w:t>
      </w:r>
      <w:r w:rsidR="00644A72">
        <w:rPr>
          <w:color w:val="000000"/>
        </w:rPr>
        <w:t>d</w:t>
      </w:r>
      <w:r w:rsidR="00644A72" w:rsidRPr="00952E0D">
        <w:rPr>
          <w:color w:val="000000"/>
        </w:rPr>
        <w:t>e up a patient’s “</w:t>
      </w:r>
      <w:r w:rsidR="00644A72">
        <w:rPr>
          <w:color w:val="000000"/>
        </w:rPr>
        <w:t>inflammation</w:t>
      </w:r>
      <w:r w:rsidR="00644A72" w:rsidRPr="00952E0D">
        <w:rPr>
          <w:color w:val="000000"/>
        </w:rPr>
        <w:t xml:space="preserve"> barcode.” T</w:t>
      </w:r>
      <w:r w:rsidR="00644A72" w:rsidRPr="00952E0D">
        <w:t xml:space="preserve">his barcode </w:t>
      </w:r>
      <w:r w:rsidR="00644A72">
        <w:t>was</w:t>
      </w:r>
      <w:r w:rsidR="00644A72" w:rsidRPr="00952E0D">
        <w:t xml:space="preserve"> used to group patients using </w:t>
      </w:r>
      <w:r w:rsidR="00644A72">
        <w:t>hierarchical clustering</w:t>
      </w:r>
      <w:r w:rsidR="00644A72" w:rsidRPr="00952E0D">
        <w:t xml:space="preserve"> as described </w:t>
      </w:r>
      <w:r w:rsidR="00644A72">
        <w:t>below. Resultant</w:t>
      </w:r>
      <w:r w:rsidR="00644A72" w:rsidRPr="00952E0D">
        <w:t xml:space="preserve"> patient sub-groups</w:t>
      </w:r>
      <w:r w:rsidR="00644A72">
        <w:t xml:space="preserve"> were then cross-</w:t>
      </w:r>
      <w:r w:rsidR="00644A72" w:rsidRPr="00BE1CBC">
        <w:t>correlated with</w:t>
      </w:r>
      <w:r w:rsidR="00644A72" w:rsidRPr="00952E0D">
        <w:t xml:space="preserve"> clinical outcomes</w:t>
      </w:r>
      <w:r w:rsidR="00644A72">
        <w:t>: spontaneous survivor, non-survivor with native liver, or received liver transplant</w:t>
      </w:r>
      <w:r w:rsidR="00644A72" w:rsidRPr="00952E0D">
        <w:t xml:space="preserve">. </w:t>
      </w:r>
    </w:p>
    <w:p w:rsidR="00C2013D" w:rsidRDefault="00C2013D" w:rsidP="00644A72">
      <w:pPr>
        <w:spacing w:after="120" w:line="480" w:lineRule="auto"/>
        <w:jc w:val="both"/>
      </w:pPr>
    </w:p>
    <w:p w:rsidR="00714A62" w:rsidRDefault="00C2013D" w:rsidP="00C2013D">
      <w:pPr>
        <w:spacing w:line="480" w:lineRule="auto"/>
      </w:pPr>
      <w:r>
        <w:rPr>
          <w:i/>
        </w:rPr>
        <w:t>Details of hierarchical clustering analysis</w:t>
      </w:r>
      <w:r>
        <w:t xml:space="preserve">. </w:t>
      </w:r>
      <w:r w:rsidRPr="007D5899">
        <w:t xml:space="preserve">The goal of this analysis was to highlight the natural variability, as well as any overlap, </w:t>
      </w:r>
      <w:r>
        <w:t xml:space="preserve">in inflammatory mediators from PALF patients that survived </w:t>
      </w:r>
      <w:r>
        <w:lastRenderedPageBreak/>
        <w:t>spontaneously without LTx, that died without receiving LTx, or that received LTx</w:t>
      </w:r>
      <w:r w:rsidRPr="007D5899">
        <w:t xml:space="preserve">. Hierarchical clustering </w:t>
      </w:r>
      <w:r w:rsidRPr="007D5899">
        <w:rPr>
          <w:rFonts w:hint="eastAsia"/>
          <w:lang w:eastAsia="zh-CN"/>
        </w:rPr>
        <w:t xml:space="preserve">is a simple and unbiased method </w:t>
      </w:r>
      <w:r w:rsidR="000645A5">
        <w:rPr>
          <w:lang w:eastAsia="zh-CN"/>
        </w:rPr>
        <w:t>for segregating series of numerical values by similarity to each other</w:t>
      </w:r>
      <w:r w:rsidRPr="007D5899">
        <w:rPr>
          <w:rFonts w:hint="eastAsia"/>
          <w:lang w:eastAsia="zh-CN"/>
        </w:rPr>
        <w:t>. The limitation</w:t>
      </w:r>
      <w:r>
        <w:rPr>
          <w:lang w:eastAsia="zh-CN"/>
        </w:rPr>
        <w:t xml:space="preserve"> of this analysis</w:t>
      </w:r>
      <w:r w:rsidRPr="007D5899">
        <w:rPr>
          <w:rFonts w:hint="eastAsia"/>
          <w:lang w:eastAsia="zh-CN"/>
        </w:rPr>
        <w:t xml:space="preserve"> is </w:t>
      </w:r>
      <w:r>
        <w:rPr>
          <w:lang w:eastAsia="zh-CN"/>
        </w:rPr>
        <w:t xml:space="preserve">that </w:t>
      </w:r>
      <w:r w:rsidRPr="007D5899">
        <w:rPr>
          <w:rFonts w:hint="eastAsia"/>
          <w:lang w:eastAsia="zh-CN"/>
        </w:rPr>
        <w:t>the cluster must be built pairwise</w:t>
      </w:r>
      <w:r w:rsidRPr="007D5899">
        <w:rPr>
          <w:lang w:eastAsia="zh-CN"/>
        </w:rPr>
        <w:t xml:space="preserve">; </w:t>
      </w:r>
      <w:r w:rsidRPr="007D5899">
        <w:rPr>
          <w:rFonts w:hint="eastAsia"/>
          <w:lang w:eastAsia="zh-CN"/>
        </w:rPr>
        <w:t xml:space="preserve">since it is purely based on the similarity between the data, </w:t>
      </w:r>
      <w:r>
        <w:rPr>
          <w:lang w:eastAsia="zh-CN"/>
        </w:rPr>
        <w:t xml:space="preserve">and </w:t>
      </w:r>
      <w:r w:rsidRPr="007D5899">
        <w:rPr>
          <w:rFonts w:hint="eastAsia"/>
          <w:lang w:eastAsia="zh-CN"/>
        </w:rPr>
        <w:t xml:space="preserve">the </w:t>
      </w:r>
      <w:r w:rsidRPr="007D5899">
        <w:rPr>
          <w:lang w:eastAsia="zh-CN"/>
        </w:rPr>
        <w:t>cluster</w:t>
      </w:r>
      <w:r w:rsidRPr="007D5899">
        <w:rPr>
          <w:rFonts w:hint="eastAsia"/>
          <w:lang w:eastAsia="zh-CN"/>
        </w:rPr>
        <w:t xml:space="preserve"> may lack biological </w:t>
      </w:r>
      <w:r w:rsidRPr="007D5899">
        <w:rPr>
          <w:lang w:eastAsia="zh-CN"/>
        </w:rPr>
        <w:t>relevance</w:t>
      </w:r>
      <w:r w:rsidR="00E13F03">
        <w:rPr>
          <w:lang w:eastAsia="zh-CN"/>
        </w:rPr>
        <w:fldChar w:fldCharType="begin"/>
      </w:r>
      <w:r w:rsidR="00963A96">
        <w:rPr>
          <w:lang w:eastAsia="zh-CN"/>
        </w:rPr>
        <w:instrText xml:space="preserve"> ADDIN REFMGR.CITE &lt;Refman&gt;&lt;Cite&gt;&lt;Author&gt;Janes&lt;/Author&gt;&lt;Year&gt;2006&lt;/Year&gt;&lt;RecNum&gt;13024&lt;/RecNum&gt;&lt;IDText&gt;Data-driven modelling of signal-transduction networks&lt;/IDText&gt;&lt;MDL Ref_Type="Journal"&gt;&lt;Ref_Type&gt;Journal&lt;/Ref_Type&gt;&lt;Ref_ID&gt;13024&lt;/Ref_ID&gt;&lt;Title_Primary&gt;Data-driven modelling of signal-transduction networks&lt;/Title_Primary&gt;&lt;Authors_Primary&gt;Janes,K.A.&lt;/Authors_Primary&gt;&lt;Authors_Primary&gt;Yaffe,M.B.&lt;/Authors_Primary&gt;&lt;Date_Primary&gt;2006/11&lt;/Date_Primary&gt;&lt;Keywords&gt;analysi&lt;/Keywords&gt;&lt;Keywords&gt;analysis&lt;/Keywords&gt;&lt;Keywords&gt;As&lt;/Keywords&gt;&lt;Keywords&gt;Cluster Analysis&lt;/Keywords&gt;&lt;Keywords&gt;Computer Simulation&lt;/Keywords&gt;&lt;Keywords&gt;Massachusetts&lt;/Keywords&gt;&lt;Keywords&gt;Models&lt;/Keywords&gt;&lt;Keywords&gt;Models,Biological&lt;/Keywords&gt;&lt;Keywords&gt;Regression Analysis&lt;/Keywords&gt;&lt;Keywords&gt;Research&lt;/Keywords&gt;&lt;Keywords&gt;Research Support&lt;/Keywords&gt;&lt;Keywords&gt;review&lt;/Keywords&gt;&lt;Keywords&gt;signal transduction&lt;/Keywords&gt;&lt;Keywords&gt;Support&lt;/Keywords&gt;&lt;Keywords&gt;Systems Biology&lt;/Keywords&gt;&lt;Keywords&gt;Technology&lt;/Keywords&gt;&lt;Reprint&gt;Not in File&lt;/Reprint&gt;&lt;Start_Page&gt;820&lt;/Start_Page&gt;&lt;End_Page&gt;828&lt;/End_Page&gt;&lt;Periodical&gt;Nat.Rev.Mol.Cell Biol.&lt;/Periodical&gt;&lt;Volume&gt;7&lt;/Volume&gt;&lt;Issue&gt;11&lt;/Issue&gt;&lt;Misc_3&gt;nrm2041 [pii];10.1038/nrm2041 [doi]&lt;/Misc_3&gt;&lt;Address&gt;Cell Decision Processes Center, Massachusetts Institute of Technology, Cambridge, Massachusetts 02139, USA&lt;/Address&gt;&lt;Web_URL&gt;PM:17057752&lt;/Web_URL&gt;&lt;ZZ_JournalStdAbbrev&gt;&lt;f name="System"&gt;Nat.Rev.Mol.Cell Biol.&lt;/f&gt;&lt;/ZZ_JournalStdAbbrev&gt;&lt;ZZ_WorkformID&gt;1&lt;/ZZ_WorkformID&gt;&lt;/MDL&gt;&lt;/Cite&gt;&lt;/Refman&gt;</w:instrText>
      </w:r>
      <w:r w:rsidR="00E13F03">
        <w:rPr>
          <w:lang w:eastAsia="zh-CN"/>
        </w:rPr>
        <w:fldChar w:fldCharType="separate"/>
      </w:r>
      <w:r w:rsidR="00963A96" w:rsidRPr="00963A96">
        <w:rPr>
          <w:noProof/>
          <w:lang w:eastAsia="zh-CN"/>
        </w:rPr>
        <w:t>(1)</w:t>
      </w:r>
      <w:r w:rsidR="00E13F03">
        <w:rPr>
          <w:lang w:eastAsia="zh-CN"/>
        </w:rPr>
        <w:fldChar w:fldCharType="end"/>
      </w:r>
      <w:r w:rsidRPr="007D5899">
        <w:rPr>
          <w:rFonts w:hint="eastAsia"/>
          <w:lang w:eastAsia="zh-CN"/>
        </w:rPr>
        <w:t xml:space="preserve">. </w:t>
      </w:r>
      <w:r w:rsidRPr="007D5899">
        <w:rPr>
          <w:lang w:eastAsia="zh-CN"/>
        </w:rPr>
        <w:t>This analysis</w:t>
      </w:r>
      <w:r w:rsidRPr="007D5899">
        <w:t xml:space="preserve"> was perform</w:t>
      </w:r>
      <w:r w:rsidRPr="007D5899">
        <w:rPr>
          <w:rFonts w:hint="eastAsia"/>
        </w:rPr>
        <w:t>ed</w:t>
      </w:r>
      <w:r w:rsidR="00797A79">
        <w:t xml:space="preserve"> </w:t>
      </w:r>
      <w:r w:rsidRPr="007D5899">
        <w:rPr>
          <w:rFonts w:hint="eastAsia"/>
        </w:rPr>
        <w:t>for all the inflammatory analytes</w:t>
      </w:r>
      <w:r w:rsidR="000645A5">
        <w:t xml:space="preserve"> – both unprocessed and following the patient-specific PCA described above – as published previously</w:t>
      </w:r>
      <w:r w:rsidR="00E13F03">
        <w:fldChar w:fldCharType="begin"/>
      </w:r>
      <w:r w:rsidR="00963A96">
        <w:instrText xml:space="preserve"> ADDIN REFMGR.CITE &lt;Refman&gt;&lt;Cite&gt;&lt;Author&gt;Mi&lt;/Author&gt;&lt;Year&gt;2011&lt;/Year&gt;&lt;RecNum&gt;13988&lt;/RecNum&gt;&lt;IDText&gt;A dynamic view of trauma/hemorrhage-induced inflammation in mice: Principal drivers and networks&lt;/IDText&gt;&lt;MDL Ref_Type="Journal"&gt;&lt;Ref_Type&gt;Journal&lt;/Ref_Type&gt;&lt;Ref_ID&gt;13988&lt;/Ref_ID&gt;&lt;Title_Primary&gt;A dynamic view of trauma/hemorrhage-induced inflammation in mice: Principal drivers and networks&lt;/Title_Primary&gt;&lt;Authors_Primary&gt;Mi,Q.&lt;/Authors_Primary&gt;&lt;Authors_Primary&gt;Constantine,G.&lt;/Authors_Primary&gt;&lt;Authors_Primary&gt;Ziraldo,C.&lt;/Authors_Primary&gt;&lt;Authors_Primary&gt;Solovyev,A.&lt;/Authors_Primary&gt;&lt;Authors_Primary&gt;Torres,A.&lt;/Authors_Primary&gt;&lt;Authors_Primary&gt;Namas,R.&lt;/Authors_Primary&gt;&lt;Authors_Primary&gt;Bentley,T.&lt;/Authors_Primary&gt;&lt;Authors_Primary&gt;Billiar,T.R.&lt;/Authors_Primary&gt;&lt;Authors_Primary&gt;Zamora,R.&lt;/Authors_Primary&gt;&lt;Authors_Primary&gt;Puyana,J.C.&lt;/Authors_Primary&gt;&lt;Authors_Primary&gt;Vodovotz,Y.&lt;/Authors_Primary&gt;&lt;Date_Primary&gt;2011&lt;/Date_Primary&gt;&lt;Keywords&gt;A&lt;/Keywords&gt;&lt;Keywords&gt;inflammation&lt;/Keywords&gt;&lt;Keywords&gt;Mathematical Computing&lt;/Keywords&gt;&lt;Keywords&gt;mathematical model&lt;/Keywords&gt;&lt;Keywords&gt;mice&lt;/Keywords&gt;&lt;Reprint&gt;Not in File&lt;/Reprint&gt;&lt;Start_Page&gt;e19424&lt;/Start_Page&gt;&lt;Periodical&gt;PLoS ONE&lt;/Periodical&gt;&lt;Volume&gt;6&lt;/Volume&gt;&lt;ZZ_JournalFull&gt;&lt;f name="System"&gt;PLoS ONE&lt;/f&gt;&lt;/ZZ_JournalFull&gt;&lt;ZZ_WorkformID&gt;1&lt;/ZZ_WorkformID&gt;&lt;/MDL&gt;&lt;/Cite&gt;&lt;/Refman&gt;</w:instrText>
      </w:r>
      <w:r w:rsidR="00E13F03">
        <w:fldChar w:fldCharType="separate"/>
      </w:r>
      <w:r w:rsidR="00963A96" w:rsidRPr="00963A96">
        <w:rPr>
          <w:noProof/>
        </w:rPr>
        <w:t>(2)</w:t>
      </w:r>
      <w:r w:rsidR="00E13F03">
        <w:fldChar w:fldCharType="end"/>
      </w:r>
      <w:r w:rsidRPr="007D5899">
        <w:t>. Each row</w:t>
      </w:r>
      <w:r w:rsidRPr="007D5899">
        <w:rPr>
          <w:rFonts w:hint="eastAsia"/>
        </w:rPr>
        <w:t xml:space="preserve"> of the data matrix</w:t>
      </w:r>
      <w:r w:rsidRPr="007D5899">
        <w:t xml:space="preserve"> correspond</w:t>
      </w:r>
      <w:r w:rsidRPr="007D5899">
        <w:rPr>
          <w:rFonts w:hint="eastAsia"/>
        </w:rPr>
        <w:t>s</w:t>
      </w:r>
      <w:r w:rsidRPr="007D5899">
        <w:t xml:space="preserve"> to</w:t>
      </w:r>
      <w:r>
        <w:t xml:space="preserve"> either</w:t>
      </w:r>
      <w:r w:rsidRPr="007D5899">
        <w:t xml:space="preserve"> a </w:t>
      </w:r>
      <w:r>
        <w:t xml:space="preserve">single </w:t>
      </w:r>
      <w:r w:rsidRPr="007D5899">
        <w:t xml:space="preserve">sample from </w:t>
      </w:r>
      <w:r>
        <w:t>patient (in raw data clustering) or a single patient’s “inflammation barcode” derived from PCA clustering (see above)</w:t>
      </w:r>
      <w:r w:rsidRPr="007D5899">
        <w:t>, and each column corresponds to a</w:t>
      </w:r>
      <w:r w:rsidRPr="007D5899">
        <w:rPr>
          <w:rFonts w:hint="eastAsia"/>
        </w:rPr>
        <w:t>n</w:t>
      </w:r>
      <w:r w:rsidR="00797A79">
        <w:t>t</w:t>
      </w:r>
      <w:r w:rsidRPr="007D5899">
        <w:rPr>
          <w:rFonts w:hint="eastAsia"/>
        </w:rPr>
        <w:t>i</w:t>
      </w:r>
      <w:r w:rsidR="00797A79">
        <w:t>-i</w:t>
      </w:r>
      <w:r w:rsidRPr="007D5899">
        <w:rPr>
          <w:rFonts w:hint="eastAsia"/>
        </w:rPr>
        <w:t>nflammatory analyte (</w:t>
      </w:r>
      <w:r>
        <w:t>26</w:t>
      </w:r>
      <w:r w:rsidRPr="007D5899">
        <w:t xml:space="preserve"> total: 2</w:t>
      </w:r>
      <w:r>
        <w:t>5</w:t>
      </w:r>
      <w:r w:rsidRPr="007D5899">
        <w:t xml:space="preserve"> cytokines/chemokines along with NO</w:t>
      </w:r>
      <w:r w:rsidRPr="007D5899">
        <w:rPr>
          <w:vertAlign w:val="subscript"/>
        </w:rPr>
        <w:t>2</w:t>
      </w:r>
      <w:r w:rsidRPr="007D5899">
        <w:rPr>
          <w:vertAlign w:val="superscript"/>
        </w:rPr>
        <w:t>-</w:t>
      </w:r>
      <w:r w:rsidRPr="007D5899">
        <w:t>/NO</w:t>
      </w:r>
      <w:r w:rsidRPr="007D5899">
        <w:rPr>
          <w:vertAlign w:val="subscript"/>
        </w:rPr>
        <w:t>3</w:t>
      </w:r>
      <w:r w:rsidRPr="007D5899">
        <w:rPr>
          <w:vertAlign w:val="superscript"/>
        </w:rPr>
        <w:t>-</w:t>
      </w:r>
      <w:r w:rsidRPr="007D5899">
        <w:rPr>
          <w:rFonts w:hint="eastAsia"/>
        </w:rPr>
        <w:t>)</w:t>
      </w:r>
      <w:r w:rsidRPr="007D5899">
        <w:t>.</w:t>
      </w:r>
      <w:r w:rsidRPr="007D5899">
        <w:rPr>
          <w:rFonts w:hint="eastAsia"/>
        </w:rPr>
        <w:t xml:space="preserve"> The </w:t>
      </w:r>
      <w:r w:rsidRPr="007D5899">
        <w:t>magnitudes</w:t>
      </w:r>
      <w:r w:rsidRPr="007D5899">
        <w:rPr>
          <w:rFonts w:hint="eastAsia"/>
        </w:rPr>
        <w:t xml:space="preserve"> of these values </w:t>
      </w:r>
      <w:r>
        <w:t>were</w:t>
      </w:r>
      <w:r w:rsidR="00797A79">
        <w:t xml:space="preserve"> </w:t>
      </w:r>
      <w:r w:rsidRPr="007D5899">
        <w:t>log-</w:t>
      </w:r>
      <w:r w:rsidRPr="007D5899">
        <w:rPr>
          <w:rFonts w:hint="eastAsia"/>
        </w:rPr>
        <w:t>transformed and indicated by colors.</w:t>
      </w:r>
      <w:r w:rsidRPr="007D5899">
        <w:t xml:space="preserve"> The dendrogram (a branching diagram used to show relationships between members of a group</w:t>
      </w:r>
      <w:r w:rsidR="00DF7BC4" w:rsidRPr="007D5899">
        <w:t>) on</w:t>
      </w:r>
      <w:r w:rsidRPr="007D5899">
        <w:t xml:space="preserve"> the y-axis shows the similarities among samples according to their correlation measures (the correlation between the inflammatory mediators profiles) across all </w:t>
      </w:r>
      <w:r w:rsidRPr="007D5899">
        <w:rPr>
          <w:rFonts w:hint="eastAsia"/>
        </w:rPr>
        <w:t>analyte</w:t>
      </w:r>
      <w:r w:rsidRPr="007D5899">
        <w:t xml:space="preserve"> values.</w:t>
      </w:r>
      <w:r w:rsidR="00797A79">
        <w:t xml:space="preserve"> </w:t>
      </w:r>
      <w:r w:rsidRPr="007D5899">
        <w:rPr>
          <w:rFonts w:hint="eastAsia"/>
        </w:rPr>
        <w:t xml:space="preserve">The </w:t>
      </w:r>
      <w:r w:rsidRPr="007D5899">
        <w:t>calculation</w:t>
      </w:r>
      <w:r w:rsidRPr="007D5899">
        <w:rPr>
          <w:rFonts w:hint="eastAsia"/>
        </w:rPr>
        <w:t xml:space="preserve"> is performed by using </w:t>
      </w:r>
      <w:r w:rsidRPr="007D5899">
        <w:rPr>
          <w:rFonts w:hint="eastAsia"/>
          <w:lang w:eastAsia="zh-CN"/>
        </w:rPr>
        <w:t xml:space="preserve">the </w:t>
      </w:r>
      <w:r w:rsidRPr="007D5899">
        <w:rPr>
          <w:rFonts w:hint="eastAsia"/>
        </w:rPr>
        <w:t xml:space="preserve">Bioinformatics </w:t>
      </w:r>
      <w:r w:rsidRPr="007D5899">
        <w:t>T</w:t>
      </w:r>
      <w:r w:rsidRPr="007D5899">
        <w:rPr>
          <w:rFonts w:hint="eastAsia"/>
        </w:rPr>
        <w:t>oolbox in Matlab</w:t>
      </w:r>
      <w:r w:rsidRPr="007D5899">
        <w:t>®</w:t>
      </w:r>
      <w:r w:rsidRPr="007D5899">
        <w:rPr>
          <w:rFonts w:hint="eastAsia"/>
        </w:rPr>
        <w:t xml:space="preserve"> 7.6.0</w:t>
      </w:r>
      <w:r>
        <w:t xml:space="preserve">, and the code for this algorithm has been made available publicly </w:t>
      </w:r>
      <w:r w:rsidR="00E13F03">
        <w:fldChar w:fldCharType="begin"/>
      </w:r>
      <w:r w:rsidR="00963A96">
        <w:instrText xml:space="preserve"> ADDIN REFMGR.CITE &lt;Refman&gt;&lt;Cite&gt;&lt;Author&gt;Mi&lt;/Author&gt;&lt;Year&gt;2011&lt;/Year&gt;&lt;RecNum&gt;13988&lt;/RecNum&gt;&lt;IDText&gt;A dynamic view of trauma/hemorrhage-induced inflammation in mice: Principal drivers and networks&lt;/IDText&gt;&lt;MDL Ref_Type="Journal"&gt;&lt;Ref_Type&gt;Journal&lt;/Ref_Type&gt;&lt;Ref_ID&gt;13988&lt;/Ref_ID&gt;&lt;Title_Primary&gt;A dynamic view of trauma/hemorrhage-induced inflammation in mice: Principal drivers and networks&lt;/Title_Primary&gt;&lt;Authors_Primary&gt;Mi,Q.&lt;/Authors_Primary&gt;&lt;Authors_Primary&gt;Constantine,G.&lt;/Authors_Primary&gt;&lt;Authors_Primary&gt;Ziraldo,C.&lt;/Authors_Primary&gt;&lt;Authors_Primary&gt;Solovyev,A.&lt;/Authors_Primary&gt;&lt;Authors_Primary&gt;Torres,A.&lt;/Authors_Primary&gt;&lt;Authors_Primary&gt;Namas,R.&lt;/Authors_Primary&gt;&lt;Authors_Primary&gt;Bentley,T.&lt;/Authors_Primary&gt;&lt;Authors_Primary&gt;Billiar,T.R.&lt;/Authors_Primary&gt;&lt;Authors_Primary&gt;Zamora,R.&lt;/Authors_Primary&gt;&lt;Authors_Primary&gt;Puyana,J.C.&lt;/Authors_Primary&gt;&lt;Authors_Primary&gt;Vodovotz,Y.&lt;/Authors_Primary&gt;&lt;Date_Primary&gt;2011&lt;/Date_Primary&gt;&lt;Keywords&gt;A&lt;/Keywords&gt;&lt;Keywords&gt;inflammation&lt;/Keywords&gt;&lt;Keywords&gt;Mathematical Computing&lt;/Keywords&gt;&lt;Keywords&gt;mathematical model&lt;/Keywords&gt;&lt;Keywords&gt;mice&lt;/Keywords&gt;&lt;Reprint&gt;Not in File&lt;/Reprint&gt;&lt;Start_Page&gt;e19424&lt;/Start_Page&gt;&lt;Periodical&gt;PLoS ONE&lt;/Periodical&gt;&lt;Volume&gt;6&lt;/Volume&gt;&lt;ZZ_JournalFull&gt;&lt;f name="System"&gt;PLoS ONE&lt;/f&gt;&lt;/ZZ_JournalFull&gt;&lt;ZZ_WorkformID&gt;1&lt;/ZZ_WorkformID&gt;&lt;/MDL&gt;&lt;/Cite&gt;&lt;/Refman&gt;</w:instrText>
      </w:r>
      <w:r w:rsidR="00E13F03">
        <w:fldChar w:fldCharType="separate"/>
      </w:r>
      <w:r w:rsidR="00963A96" w:rsidRPr="00963A96">
        <w:rPr>
          <w:noProof/>
        </w:rPr>
        <w:t>(2)</w:t>
      </w:r>
      <w:r w:rsidR="00E13F03">
        <w:fldChar w:fldCharType="end"/>
      </w:r>
      <w:r w:rsidRPr="007D5899">
        <w:t>.</w:t>
      </w:r>
    </w:p>
    <w:p w:rsidR="00714A62" w:rsidRDefault="00714A62" w:rsidP="00C2013D">
      <w:pPr>
        <w:spacing w:line="480" w:lineRule="auto"/>
      </w:pPr>
    </w:p>
    <w:p w:rsidR="00C2013D" w:rsidRPr="007D5899" w:rsidRDefault="00F67900" w:rsidP="00C2013D">
      <w:pPr>
        <w:spacing w:line="480" w:lineRule="auto"/>
      </w:pPr>
      <w:r>
        <w:t>Luminex technology affords us the advantage of making many cytokine measurements from the same biological sample. Our dataset consists of 215 serum samples</w:t>
      </w:r>
      <w:r w:rsidR="00BC4DD6">
        <w:t>, each yielding 26 mediator</w:t>
      </w:r>
      <w:r>
        <w:t xml:space="preserve"> measurements. We consider each set of </w:t>
      </w:r>
      <w:r w:rsidR="00BC4DD6">
        <w:t>mediator</w:t>
      </w:r>
      <w:r>
        <w:t xml:space="preserve"> measurements belonging to the same serum sample to be a single point in </w:t>
      </w:r>
      <w:r w:rsidR="00BC4DD6">
        <w:t>26</w:t>
      </w:r>
      <w:r>
        <w:t xml:space="preserve">-dimensional cytokine space. </w:t>
      </w:r>
      <w:r w:rsidR="000C179D">
        <w:t xml:space="preserve">We used the Euclidean distance between these points in </w:t>
      </w:r>
      <w:r w:rsidR="00BC4DD6">
        <w:t>26</w:t>
      </w:r>
      <w:r w:rsidR="000C179D">
        <w:t xml:space="preserve">-dimensional space as the distance metric in our hierarchical clustering scheme. </w:t>
      </w:r>
      <w:r>
        <w:t xml:space="preserve">When clustering these raw data, we took each of the 215 points to be independent, even though several of them came from the same patient (median = 4 samples/ patient). </w:t>
      </w:r>
      <w:r w:rsidR="00BC4DD6">
        <w:t xml:space="preserve">Because each </w:t>
      </w:r>
      <w:r w:rsidR="00BC4DD6">
        <w:lastRenderedPageBreak/>
        <w:t xml:space="preserve">serum sample was independent, there was no guarantee that all samples from a given patient would cluster together. </w:t>
      </w:r>
      <w:r w:rsidR="00C22F9B">
        <w:t xml:space="preserve">This led to the possibility that two measurements from the same patient could be assigned to different clusters. We examined the two clusters resulting from the first separation in the dendrogram (see Fig. 1), and found that samples from the same patient were rarely segregated into opposite clusters, </w:t>
      </w:r>
      <w:r w:rsidR="003E1574">
        <w:t>For 32 out of 49 total patients, all serum samples clustered together. Of the 17 remaining, there were only</w:t>
      </w:r>
      <w:r w:rsidR="00714A62">
        <w:t xml:space="preserve"> 4 patients whose data points were split equally between the two clusters. Of the </w:t>
      </w:r>
      <w:r w:rsidR="00BC4DD6">
        <w:t xml:space="preserve">13 </w:t>
      </w:r>
      <w:r w:rsidR="00714A62">
        <w:t xml:space="preserve">patients whose data were segregated unequally, only two </w:t>
      </w:r>
      <w:r w:rsidR="00BC4DD6">
        <w:t xml:space="preserve">patients </w:t>
      </w:r>
      <w:r w:rsidR="00714A62">
        <w:t xml:space="preserve">had more than one data point </w:t>
      </w:r>
      <w:r w:rsidR="00BC4DD6">
        <w:t>in the</w:t>
      </w:r>
      <w:r w:rsidR="003E1574">
        <w:t>ir</w:t>
      </w:r>
      <w:r w:rsidR="00BC4DD6">
        <w:t xml:space="preserve"> minority cluster. </w:t>
      </w:r>
      <w:r w:rsidR="00714A62">
        <w:t xml:space="preserve">Relabeling those points as </w:t>
      </w:r>
      <w:r w:rsidR="003E1574">
        <w:t>each patient’s</w:t>
      </w:r>
      <w:r w:rsidR="00797A79">
        <w:t xml:space="preserve"> </w:t>
      </w:r>
      <w:r w:rsidR="00BC4DD6">
        <w:t xml:space="preserve">majority </w:t>
      </w:r>
      <w:r w:rsidR="00714A62">
        <w:t>cluster did not lead to a significantly different clustering (adjusted rand index was 0.59</w:t>
      </w:r>
      <w:r w:rsidR="000C179D">
        <w:t>, where perfect agreement yields rand index = 1, no agreement = 0</w:t>
      </w:r>
      <w:r w:rsidR="00E13F03">
        <w:fldChar w:fldCharType="begin"/>
      </w:r>
      <w:r w:rsidR="00963A96">
        <w:instrText xml:space="preserve"> ADDIN REFMGR.CITE &lt;Refman&gt;&lt;Cite&gt;&lt;Author&gt;Hubert&lt;/Author&gt;&lt;Year&gt;1985&lt;/Year&gt;&lt;RecNum&gt;13693&lt;/RecNum&gt;&lt;IDText&gt;Comparing partitions&lt;/IDText&gt;&lt;MDL Ref_Type="Journal"&gt;&lt;Ref_Type&gt;Journal&lt;/Ref_Type&gt;&lt;Ref_ID&gt;13693&lt;/Ref_ID&gt;&lt;Title_Primary&gt;Comparing partitions&lt;/Title_Primary&gt;&lt;Authors_Primary&gt;Hubert,Lawrence&lt;/Authors_Primary&gt;&lt;Authors_Primary&gt;Arabie,Phipps&lt;/Authors_Primary&gt;&lt;Date_Primary&gt;1985/12/1&lt;/Date_Primary&gt;&lt;Keywords&gt;Mathematics and Statistics&lt;/Keywords&gt;&lt;Reprint&gt;Not in File&lt;/Reprint&gt;&lt;Start_Page&gt;193&lt;/Start_Page&gt;&lt;End_Page&gt;218&lt;/End_Page&gt;&lt;Periodical&gt;Journal of Classification&lt;/Periodical&gt;&lt;Volume&gt;2&lt;/Volume&gt;&lt;Issue&gt;1&lt;/Issue&gt;&lt;ISSN_ISBN&gt;0176-4268&lt;/ISSN_ISBN&gt;&lt;Web_URL&gt;http://dx.doi.org/10.1007/BF01908075&lt;/Web_URL&gt;&lt;ZZ_JournalFull&gt;&lt;f name="System"&gt;Journal of Classification&lt;/f&gt;&lt;/ZZ_JournalFull&gt;&lt;ZZ_WorkformID&gt;1&lt;/ZZ_WorkformID&gt;&lt;/MDL&gt;&lt;/Cite&gt;&lt;/Refman&gt;</w:instrText>
      </w:r>
      <w:r w:rsidR="00E13F03">
        <w:fldChar w:fldCharType="separate"/>
      </w:r>
      <w:r w:rsidR="00963A96" w:rsidRPr="00963A96">
        <w:rPr>
          <w:noProof/>
        </w:rPr>
        <w:t>(3)</w:t>
      </w:r>
      <w:r w:rsidR="00E13F03">
        <w:fldChar w:fldCharType="end"/>
      </w:r>
      <w:r w:rsidR="00714A62">
        <w:t xml:space="preserve">).  </w:t>
      </w:r>
      <w:r w:rsidR="000629F3">
        <w:t>The resultant clusters also showed no</w:t>
      </w:r>
      <w:r w:rsidR="00714A62">
        <w:t xml:space="preserve"> strong correlation </w:t>
      </w:r>
      <w:r w:rsidR="000629F3">
        <w:t>with</w:t>
      </w:r>
      <w:r w:rsidR="00714A62">
        <w:t xml:space="preserve"> clinical outcomes (adjusted rand index was 0.023). From this analysis, we concluded that unsupervised clustering of raw cytokine measurements was incapable of predicting clinical outcomes for these patients.</w:t>
      </w:r>
    </w:p>
    <w:p w:rsidR="00C2013D" w:rsidRDefault="00C2013D" w:rsidP="00644A72">
      <w:pPr>
        <w:spacing w:after="120" w:line="480" w:lineRule="auto"/>
        <w:jc w:val="both"/>
      </w:pPr>
    </w:p>
    <w:p w:rsidR="00945158" w:rsidRDefault="00945158" w:rsidP="00945158">
      <w:pPr>
        <w:pStyle w:val="MaterialsandMethods"/>
        <w:spacing w:line="480" w:lineRule="auto"/>
        <w:jc w:val="both"/>
        <w:rPr>
          <w:rFonts w:ascii="Times New Roman" w:hAnsi="Times New Roman"/>
          <w:sz w:val="24"/>
          <w:szCs w:val="24"/>
        </w:rPr>
      </w:pPr>
      <w:r w:rsidRPr="0001536C">
        <w:rPr>
          <w:rFonts w:ascii="Times New Roman" w:hAnsi="Times New Roman"/>
          <w:i/>
          <w:sz w:val="24"/>
          <w:szCs w:val="24"/>
        </w:rPr>
        <w:t>D</w:t>
      </w:r>
      <w:r>
        <w:rPr>
          <w:rFonts w:ascii="Times New Roman" w:hAnsi="Times New Roman"/>
          <w:i/>
          <w:sz w:val="24"/>
          <w:szCs w:val="24"/>
        </w:rPr>
        <w:t>etails of D</w:t>
      </w:r>
      <w:r w:rsidRPr="0001536C">
        <w:rPr>
          <w:rFonts w:ascii="Times New Roman" w:hAnsi="Times New Roman"/>
          <w:i/>
          <w:sz w:val="24"/>
          <w:szCs w:val="24"/>
        </w:rPr>
        <w:t xml:space="preserve">ynamic Bayesian Network analysis.  </w:t>
      </w:r>
      <w:r w:rsidRPr="0043198A">
        <w:rPr>
          <w:rFonts w:ascii="Times New Roman" w:hAnsi="Times New Roman"/>
          <w:sz w:val="24"/>
          <w:szCs w:val="24"/>
        </w:rPr>
        <w:t>Time courses of cytokine measurements from each experiment were used as input for a Dynamic Bayesian Network (DBN) inference algorithm. The program was implemented in Matlab® and has been described previously</w:t>
      </w:r>
      <w:r>
        <w:rPr>
          <w:rFonts w:ascii="Times New Roman" w:hAnsi="Times New Roman"/>
          <w:sz w:val="24"/>
          <w:szCs w:val="24"/>
        </w:rPr>
        <w:t xml:space="preserve"> by others</w:t>
      </w:r>
      <w:ins w:id="0" w:author="Nabil Azhar" w:date="2013-09-22T10:59:00Z">
        <w:r w:rsidR="00730D86">
          <w:rPr>
            <w:rFonts w:ascii="Times New Roman" w:hAnsi="Times New Roman"/>
            <w:sz w:val="24"/>
            <w:szCs w:val="24"/>
          </w:rPr>
          <w:t xml:space="preserve"> </w:t>
        </w:r>
      </w:ins>
      <w:r w:rsidR="00E13F03" w:rsidRPr="0043198A">
        <w:rPr>
          <w:rFonts w:ascii="Times New Roman" w:hAnsi="Times New Roman"/>
          <w:sz w:val="24"/>
          <w:szCs w:val="24"/>
        </w:rPr>
        <w:fldChar w:fldCharType="begin"/>
      </w:r>
      <w:r w:rsidR="00963A96">
        <w:rPr>
          <w:rFonts w:ascii="Times New Roman" w:hAnsi="Times New Roman"/>
          <w:sz w:val="24"/>
          <w:szCs w:val="24"/>
        </w:rPr>
        <w:instrText xml:space="preserve"> ADDIN REFMGR.CITE &lt;Refman&gt;&lt;Cite&gt;&lt;Author&gt;Grzegorczyk&lt;/Author&gt;&lt;Year&gt;2010&lt;/Year&gt;&lt;RecNum&gt;14473&lt;/RecNum&gt;&lt;IDText&gt;Improvements in the reconstruction of time-varying gene regulatory networks: dynamic programming and regularization by information sharing among genes&lt;/IDText&gt;&lt;MDL Ref_Type="Journal"&gt;&lt;Ref_Type&gt;Journal&lt;/Ref_Type&gt;&lt;Ref_ID&gt;14473&lt;/Ref_ID&gt;&lt;Title_Primary&gt;Improvements in the reconstruction of time-varying gene regulatory networks: dynamic programming and regularization by information sharing among genes&lt;/Title_Primary&gt;&lt;Authors_Primary&gt;Grzegorczyk,Marco&lt;/Authors_Primary&gt;&lt;Authors_Primary&gt;Husmeier,Dirk&lt;/Authors_Primary&gt;&lt;Date_Primary&gt;2010/12/21&lt;/Date_Primary&gt;&lt;Keywords&gt;A&lt;/Keywords&gt;&lt;Keywords&gt;As&lt;/Keywords&gt;&lt;Keywords&gt;Biology&lt;/Keywords&gt;&lt;Keywords&gt;Carbon&lt;/Keywords&gt;&lt;Keywords&gt;gene expression&lt;/Keywords&gt;&lt;Keywords&gt;Gene Regulatory Networks&lt;/Keywords&gt;&lt;Keywords&gt;genes&lt;/Keywords&gt;&lt;Keywords&gt;metabolism&lt;/Keywords&gt;&lt;Keywords&gt;methods&lt;/Keywords&gt;&lt;Keywords&gt;Research&lt;/Keywords&gt;&lt;Keywords&gt;Saccharomyces cerevisiae&lt;/Keywords&gt;&lt;Keywords&gt;simulation&lt;/Keywords&gt;&lt;Keywords&gt;Systems Biology&lt;/Keywords&gt;&lt;Reprint&gt;Not in File&lt;/Reprint&gt;&lt;Periodical&gt;Bioinformatics&lt;/Periodical&gt;&lt;Web_URL&gt;http://bioinformatics.oxfordjournals.org/content/early/2010/12/21/bioinformatics.btq711.abstract&lt;/Web_URL&gt;&lt;ZZ_JournalFull&gt;&lt;f name="System"&gt;Bioinformatics&lt;/f&gt;&lt;/ZZ_JournalFull&gt;&lt;ZZ_WorkformID&gt;1&lt;/ZZ_WorkformID&gt;&lt;/MDL&gt;&lt;/Cite&gt;&lt;/Refman&gt;</w:instrText>
      </w:r>
      <w:r w:rsidR="00E13F03" w:rsidRPr="0043198A">
        <w:rPr>
          <w:rFonts w:ascii="Times New Roman" w:hAnsi="Times New Roman"/>
          <w:sz w:val="24"/>
          <w:szCs w:val="24"/>
        </w:rPr>
        <w:fldChar w:fldCharType="separate"/>
      </w:r>
      <w:r w:rsidR="00963A96" w:rsidRPr="00963A96">
        <w:rPr>
          <w:rFonts w:ascii="Times New Roman" w:hAnsi="Times New Roman"/>
          <w:noProof/>
          <w:sz w:val="24"/>
          <w:szCs w:val="24"/>
        </w:rPr>
        <w:t>(4)</w:t>
      </w:r>
      <w:r w:rsidR="00E13F03" w:rsidRPr="0043198A">
        <w:rPr>
          <w:rFonts w:ascii="Times New Roman" w:hAnsi="Times New Roman"/>
          <w:sz w:val="24"/>
          <w:szCs w:val="24"/>
        </w:rPr>
        <w:fldChar w:fldCharType="end"/>
      </w:r>
      <w:r w:rsidRPr="0043198A">
        <w:rPr>
          <w:rFonts w:ascii="Times New Roman" w:hAnsi="Times New Roman"/>
          <w:sz w:val="24"/>
          <w:szCs w:val="24"/>
        </w:rPr>
        <w:t xml:space="preserve">. </w:t>
      </w:r>
      <w:r w:rsidR="00AF25AD">
        <w:rPr>
          <w:rFonts w:ascii="Times New Roman" w:hAnsi="Times New Roman"/>
          <w:sz w:val="24"/>
          <w:szCs w:val="24"/>
        </w:rPr>
        <w:t xml:space="preserve">A number of leave-one-out inference procedures were performed on the merged data to obtain a measure of the robustness of inferred interactions. </w:t>
      </w:r>
      <w:r w:rsidRPr="0043198A">
        <w:rPr>
          <w:rFonts w:ascii="Times New Roman" w:hAnsi="Times New Roman"/>
          <w:sz w:val="24"/>
          <w:szCs w:val="24"/>
        </w:rPr>
        <w:t xml:space="preserve">Briefly, the algorithm uses an inhomogeneous dynamic changepoint </w:t>
      </w:r>
      <w:r w:rsidR="00D93392">
        <w:rPr>
          <w:rFonts w:ascii="Times New Roman" w:hAnsi="Times New Roman"/>
          <w:sz w:val="24"/>
          <w:szCs w:val="24"/>
        </w:rPr>
        <w:t>Bayesian Gaussian with score equivalence (</w:t>
      </w:r>
      <w:r w:rsidRPr="0043198A">
        <w:rPr>
          <w:rFonts w:ascii="Times New Roman" w:hAnsi="Times New Roman"/>
          <w:sz w:val="24"/>
          <w:szCs w:val="24"/>
        </w:rPr>
        <w:t>BGe</w:t>
      </w:r>
      <w:r w:rsidR="00D93392">
        <w:rPr>
          <w:rFonts w:ascii="Times New Roman" w:hAnsi="Times New Roman"/>
          <w:sz w:val="24"/>
          <w:szCs w:val="24"/>
        </w:rPr>
        <w:t>)</w:t>
      </w:r>
      <w:r w:rsidRPr="0043198A">
        <w:rPr>
          <w:rFonts w:ascii="Times New Roman" w:hAnsi="Times New Roman"/>
          <w:sz w:val="24"/>
          <w:szCs w:val="24"/>
        </w:rPr>
        <w:t xml:space="preserve"> model that allows the reconstruction of time-varying DBNs. In this study, we chose to focus on a static network that describes the entire time-course. For each node, a new set of parent nodes was sampled directly from the posterior distribution and the local scores computed using the BGe </w:t>
      </w:r>
      <w:r w:rsidRPr="0043198A">
        <w:rPr>
          <w:rFonts w:ascii="Times New Roman" w:hAnsi="Times New Roman"/>
          <w:sz w:val="24"/>
          <w:szCs w:val="24"/>
        </w:rPr>
        <w:lastRenderedPageBreak/>
        <w:t>model. Each node was subject to a fan-in restriction of three parent nodes. The Gibbs sampling procedure was run for 100 steps to yield a final network structure. Individual networks were then averaged to obtain a consensus network for each condition according to the following rule: if a particular edge was present in more than 50% o</w:t>
      </w:r>
      <w:bookmarkStart w:id="1" w:name="_GoBack"/>
      <w:bookmarkEnd w:id="1"/>
      <w:r w:rsidRPr="0043198A">
        <w:rPr>
          <w:rFonts w:ascii="Times New Roman" w:hAnsi="Times New Roman"/>
          <w:sz w:val="24"/>
          <w:szCs w:val="24"/>
        </w:rPr>
        <w:t xml:space="preserve">f the individual networks in a particular condition, it was included in the consensus network, otherwise it was excluded.  </w:t>
      </w:r>
      <w:ins w:id="2" w:author="Nabil Azhar" w:date="2013-09-22T11:00:00Z">
        <w:r w:rsidR="00730D86">
          <w:rPr>
            <w:rFonts w:ascii="Times New Roman" w:hAnsi="Times New Roman"/>
            <w:sz w:val="24"/>
            <w:szCs w:val="24"/>
          </w:rPr>
          <w:t xml:space="preserve">We note that the program is probabilistic </w:t>
        </w:r>
      </w:ins>
      <w:ins w:id="3" w:author="Nabil Azhar" w:date="2013-09-22T11:07:00Z">
        <w:r w:rsidR="00730D86">
          <w:rPr>
            <w:rFonts w:ascii="Times New Roman" w:hAnsi="Times New Roman"/>
            <w:sz w:val="24"/>
            <w:szCs w:val="24"/>
          </w:rPr>
          <w:t>and thus</w:t>
        </w:r>
      </w:ins>
      <w:ins w:id="4" w:author="Nabil Azhar" w:date="2013-09-22T11:00:00Z">
        <w:r w:rsidR="00730D86">
          <w:rPr>
            <w:rFonts w:ascii="Times New Roman" w:hAnsi="Times New Roman"/>
            <w:sz w:val="24"/>
            <w:szCs w:val="24"/>
          </w:rPr>
          <w:t xml:space="preserve"> </w:t>
        </w:r>
      </w:ins>
      <w:ins w:id="5" w:author="Nabil Azhar" w:date="2013-09-22T11:06:00Z">
        <w:r w:rsidR="00730D86">
          <w:rPr>
            <w:rFonts w:ascii="Times New Roman" w:hAnsi="Times New Roman"/>
            <w:sz w:val="24"/>
            <w:szCs w:val="24"/>
          </w:rPr>
          <w:t xml:space="preserve">applying </w:t>
        </w:r>
      </w:ins>
      <w:ins w:id="6" w:author="Nabil Azhar" w:date="2013-09-22T11:08:00Z">
        <w:r w:rsidR="00730D86">
          <w:rPr>
            <w:rFonts w:ascii="Times New Roman" w:hAnsi="Times New Roman"/>
            <w:sz w:val="24"/>
            <w:szCs w:val="24"/>
          </w:rPr>
          <w:t>this</w:t>
        </w:r>
      </w:ins>
      <w:ins w:id="7" w:author="Nabil Azhar" w:date="2013-09-22T11:06:00Z">
        <w:r w:rsidR="00730D86">
          <w:rPr>
            <w:rFonts w:ascii="Times New Roman" w:hAnsi="Times New Roman"/>
            <w:sz w:val="24"/>
            <w:szCs w:val="24"/>
          </w:rPr>
          <w:t xml:space="preserve"> hard cutoff can lead to </w:t>
        </w:r>
      </w:ins>
      <w:ins w:id="8" w:author="Nabil Azhar" w:date="2013-09-22T11:01:00Z">
        <w:r w:rsidR="00730D86">
          <w:rPr>
            <w:rFonts w:ascii="Times New Roman" w:hAnsi="Times New Roman"/>
            <w:sz w:val="24"/>
            <w:szCs w:val="24"/>
          </w:rPr>
          <w:t xml:space="preserve">minor differences in results </w:t>
        </w:r>
      </w:ins>
      <w:ins w:id="9" w:author="Nabil Azhar" w:date="2013-09-22T11:03:00Z">
        <w:r w:rsidR="00730D86">
          <w:rPr>
            <w:rFonts w:ascii="Times New Roman" w:hAnsi="Times New Roman"/>
            <w:sz w:val="24"/>
            <w:szCs w:val="24"/>
          </w:rPr>
          <w:t xml:space="preserve">from different runs. </w:t>
        </w:r>
      </w:ins>
      <w:ins w:id="10" w:author="Nabil Azhar" w:date="2013-09-22T11:06:00Z">
        <w:r w:rsidR="00730D86">
          <w:rPr>
            <w:rFonts w:ascii="Times New Roman" w:hAnsi="Times New Roman"/>
            <w:sz w:val="24"/>
            <w:szCs w:val="24"/>
          </w:rPr>
          <w:t xml:space="preserve">However, </w:t>
        </w:r>
      </w:ins>
      <w:ins w:id="11" w:author="Nabil Azhar" w:date="2013-09-22T11:07:00Z">
        <w:r w:rsidR="00730D86">
          <w:rPr>
            <w:rFonts w:ascii="Times New Roman" w:hAnsi="Times New Roman"/>
            <w:sz w:val="24"/>
            <w:szCs w:val="24"/>
          </w:rPr>
          <w:t>upon multiple runs on different machines, we observed the same core network structure using this method</w:t>
        </w:r>
      </w:ins>
      <w:ins w:id="12" w:author="Nabil Azhar" w:date="2013-09-22T11:08:00Z">
        <w:r w:rsidR="00730D86">
          <w:rPr>
            <w:rFonts w:ascii="Times New Roman" w:hAnsi="Times New Roman"/>
            <w:sz w:val="24"/>
            <w:szCs w:val="24"/>
          </w:rPr>
          <w:t xml:space="preserve"> with at most two peripheral nodes being different</w:t>
        </w:r>
      </w:ins>
      <w:ins w:id="13" w:author="Nabil Azhar" w:date="2013-09-22T11:07:00Z">
        <w:r w:rsidR="00730D86">
          <w:rPr>
            <w:rFonts w:ascii="Times New Roman" w:hAnsi="Times New Roman"/>
            <w:sz w:val="24"/>
            <w:szCs w:val="24"/>
          </w:rPr>
          <w:t xml:space="preserve">. </w:t>
        </w:r>
      </w:ins>
    </w:p>
    <w:p w:rsidR="00AF25AD" w:rsidRDefault="00AF25AD" w:rsidP="00AF25AD">
      <w:pPr>
        <w:spacing w:line="480" w:lineRule="auto"/>
      </w:pPr>
      <w:r>
        <w:t xml:space="preserve">Individual patient data were time-shifted and merged in a mediator (node)-specific manner, yielding a matrix with </w:t>
      </w:r>
      <w:r>
        <w:rPr>
          <w:i/>
        </w:rPr>
        <w:t>n</w:t>
      </w:r>
      <w:r>
        <w:t xml:space="preserve"> time courses for each mediator, where </w:t>
      </w:r>
      <w:r>
        <w:rPr>
          <w:i/>
        </w:rPr>
        <w:t>n</w:t>
      </w:r>
      <w:r>
        <w:t xml:space="preserve"> is the number of patients in a particular group (survivors, non-survivors, or LTx).  The node-specific mixtures of latent variables were chosen from the entire set of time series for that node. Thus, the BGe score, and consequently, the marginal posterior probabilities of the edges in the final network structure, were reflective of the distribution of the data across time as well as across patients.  This analysis was then repeated </w:t>
      </w:r>
      <w:r w:rsidRPr="00237A1A">
        <w:rPr>
          <w:i/>
        </w:rPr>
        <w:t>n</w:t>
      </w:r>
      <w:r>
        <w:t xml:space="preserve"> times, excluding one patient at a time from the merged dataset, and thus obtaining </w:t>
      </w:r>
      <w:r>
        <w:rPr>
          <w:i/>
        </w:rPr>
        <w:t>n</w:t>
      </w:r>
      <w:r>
        <w:t xml:space="preserve"> different networks.  The marginal posterior probabilities were then averaged over these networks, and reported as an indicator of the confidence in the inferred interactions.  Only edges with marginal probabilities greater than 0.5 were included in the reported network structure.</w:t>
      </w:r>
    </w:p>
    <w:p w:rsidR="00AF25AD" w:rsidRPr="00D139A7" w:rsidRDefault="00AF25AD" w:rsidP="00945158">
      <w:pPr>
        <w:pStyle w:val="MaterialsandMethods"/>
        <w:spacing w:line="480" w:lineRule="auto"/>
        <w:jc w:val="both"/>
        <w:rPr>
          <w:szCs w:val="24"/>
        </w:rPr>
      </w:pPr>
    </w:p>
    <w:p w:rsidR="00F26DEB" w:rsidRDefault="00F26DEB"/>
    <w:p w:rsidR="00F26DEB" w:rsidRDefault="00F26DEB"/>
    <w:p w:rsidR="00963A96" w:rsidRDefault="00E13F03" w:rsidP="00963A96">
      <w:pPr>
        <w:jc w:val="center"/>
        <w:rPr>
          <w:noProof/>
        </w:rPr>
      </w:pPr>
      <w:r>
        <w:fldChar w:fldCharType="begin"/>
      </w:r>
      <w:r w:rsidR="00F26DEB">
        <w:instrText xml:space="preserve"> ADDIN REFMGR.REFLIST </w:instrText>
      </w:r>
      <w:r>
        <w:fldChar w:fldCharType="separate"/>
      </w:r>
      <w:r w:rsidR="00963A96">
        <w:rPr>
          <w:noProof/>
        </w:rPr>
        <w:t>References</w:t>
      </w:r>
    </w:p>
    <w:p w:rsidR="00963A96" w:rsidRDefault="00963A96" w:rsidP="00963A96">
      <w:pPr>
        <w:jc w:val="center"/>
        <w:rPr>
          <w:noProof/>
        </w:rPr>
      </w:pPr>
    </w:p>
    <w:p w:rsidR="00963A96" w:rsidRDefault="00963A96" w:rsidP="00963A96">
      <w:pPr>
        <w:tabs>
          <w:tab w:val="right" w:pos="360"/>
          <w:tab w:val="left" w:pos="540"/>
        </w:tabs>
        <w:spacing w:after="240"/>
        <w:ind w:left="540" w:hanging="540"/>
        <w:rPr>
          <w:noProof/>
        </w:rPr>
      </w:pPr>
      <w:r>
        <w:rPr>
          <w:noProof/>
        </w:rPr>
        <w:tab/>
        <w:t xml:space="preserve">1. </w:t>
      </w:r>
      <w:r>
        <w:rPr>
          <w:noProof/>
        </w:rPr>
        <w:tab/>
        <w:t>Janes KA, Yaffe MB. Data-driven modelling of signal-transduction networks. Nat Rev Mol Cell Biol 2006 Nov;7(11):820-828.</w:t>
      </w:r>
    </w:p>
    <w:p w:rsidR="00963A96" w:rsidRDefault="00963A96" w:rsidP="00963A96">
      <w:pPr>
        <w:tabs>
          <w:tab w:val="right" w:pos="360"/>
          <w:tab w:val="left" w:pos="540"/>
        </w:tabs>
        <w:spacing w:after="240"/>
        <w:ind w:left="540" w:hanging="540"/>
        <w:rPr>
          <w:noProof/>
        </w:rPr>
      </w:pPr>
      <w:r>
        <w:rPr>
          <w:noProof/>
        </w:rPr>
        <w:lastRenderedPageBreak/>
        <w:tab/>
        <w:t xml:space="preserve">2. </w:t>
      </w:r>
      <w:r>
        <w:rPr>
          <w:noProof/>
        </w:rPr>
        <w:tab/>
        <w:t>Mi Q, Constantine G, Ziraldo C, Solovyev A, Torres A, Namas R, et al. A dynamic view of trauma/hemorrhage-induced inflammation in mice: Principal drivers and networks. PLoS ONE 2011;6:e19424.</w:t>
      </w:r>
    </w:p>
    <w:p w:rsidR="00963A96" w:rsidRDefault="00963A96" w:rsidP="00963A96">
      <w:pPr>
        <w:tabs>
          <w:tab w:val="right" w:pos="360"/>
          <w:tab w:val="left" w:pos="540"/>
        </w:tabs>
        <w:spacing w:after="240"/>
        <w:ind w:left="540" w:hanging="540"/>
        <w:rPr>
          <w:noProof/>
        </w:rPr>
      </w:pPr>
      <w:r>
        <w:rPr>
          <w:noProof/>
        </w:rPr>
        <w:tab/>
        <w:t xml:space="preserve">3. </w:t>
      </w:r>
      <w:r>
        <w:rPr>
          <w:noProof/>
        </w:rPr>
        <w:tab/>
        <w:t>Hubert L, Arabie P. Comparing partitions. Journal of Classification 1985 Dec 1;2(1):193-218.</w:t>
      </w:r>
    </w:p>
    <w:p w:rsidR="00963A96" w:rsidRDefault="00963A96" w:rsidP="00963A96">
      <w:pPr>
        <w:tabs>
          <w:tab w:val="right" w:pos="360"/>
          <w:tab w:val="left" w:pos="540"/>
        </w:tabs>
        <w:ind w:left="540" w:hanging="540"/>
        <w:rPr>
          <w:noProof/>
        </w:rPr>
      </w:pPr>
      <w:r>
        <w:rPr>
          <w:noProof/>
        </w:rPr>
        <w:tab/>
        <w:t xml:space="preserve">4. </w:t>
      </w:r>
      <w:r>
        <w:rPr>
          <w:noProof/>
        </w:rPr>
        <w:tab/>
        <w:t>Grzegorczyk M, Husmeier D. Improvements in the reconstruction of time-varying gene regulatory networks: dynamic programming and regularization by information sharing among genes. Bioinformatics 2010 Dec 21.</w:t>
      </w:r>
    </w:p>
    <w:p w:rsidR="00963A96" w:rsidRDefault="00963A96" w:rsidP="00963A96">
      <w:pPr>
        <w:tabs>
          <w:tab w:val="right" w:pos="360"/>
          <w:tab w:val="left" w:pos="540"/>
        </w:tabs>
        <w:ind w:left="540" w:hanging="540"/>
        <w:rPr>
          <w:noProof/>
        </w:rPr>
      </w:pPr>
    </w:p>
    <w:p w:rsidR="00D562A1" w:rsidRDefault="00E13F03">
      <w:r>
        <w:fldChar w:fldCharType="end"/>
      </w:r>
    </w:p>
    <w:sectPr w:rsidR="00D562A1" w:rsidSect="00BD01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EFMGR.InstantFormat" w:val="&lt;ENInstantFormat&gt;&lt;Enabled&gt;1&lt;/Enabled&gt;&lt;ScanUnformatted&gt;1&lt;/ScanUnformatted&gt;&lt;ScanChanges&gt;1&lt;/ScanChanges&gt;&lt;/ENInstantFormat&gt;"/>
    <w:docVar w:name="REFMGR.Layout" w:val="&lt;ENLayout&gt;&lt;Style&gt;Hepatology&lt;/Style&gt;&lt;LeftDelim&gt;{&lt;/LeftDelim&gt;&lt;RightDelim&gt;}&lt;/RightDelim&gt;&lt;FontName&gt;Times New Roman&lt;/FontName&gt;&lt;FontSize&gt;12&lt;/FontSize&gt;&lt;ReflistTitle&gt;References&lt;/ReflistTitle&gt;&lt;StartingRefnum&gt;1&lt;/StartingRefnum&gt;&lt;FirstLineIndent&gt;0&lt;/FirstLineIndent&gt;&lt;HangingIndent&gt;0&lt;/HangingIndent&gt;&lt;LineSpacing&gt;0&lt;/LineSpacing&gt;&lt;SpaceAfter&gt;1&lt;/SpaceAfter&gt;&lt;ReflistOrder&gt;0&lt;/ReflistOrder&gt;&lt;CitationOrder&gt;0&lt;/CitationOrder&gt;&lt;NumberReferences&gt;1&lt;/NumberReferences&gt;&lt;ShowRecordID&gt;0&lt;/ShowRecordID&gt;&lt;ShowNotes&gt;0&lt;/ShowNotes&gt;&lt;ShowAbstract&gt;0&lt;/ShowAbstract&gt;&lt;ShowReprint&gt;0&lt;/ShowReprint&gt;&lt;ShowKeywords&gt;0&lt;/ShowKeywords&gt;&lt;/ENLayout&gt;"/>
    <w:docVar w:name="REFMGR.Libraries" w:val="&lt;ENLibraries&gt;&lt;Libraries&gt;&lt;item&gt;yoram&lt;/item&gt;&lt;item&gt;PALF_SupMethods&lt;/item&gt;&lt;/Libraries&gt;&lt;/ENLibraries&gt;"/>
  </w:docVars>
  <w:rsids>
    <w:rsidRoot w:val="00644A72"/>
    <w:rsid w:val="00037321"/>
    <w:rsid w:val="000629F3"/>
    <w:rsid w:val="000645A5"/>
    <w:rsid w:val="000C179D"/>
    <w:rsid w:val="002D1F85"/>
    <w:rsid w:val="003E1574"/>
    <w:rsid w:val="003E64EF"/>
    <w:rsid w:val="00402948"/>
    <w:rsid w:val="00561204"/>
    <w:rsid w:val="005918DB"/>
    <w:rsid w:val="00593EBB"/>
    <w:rsid w:val="00644A72"/>
    <w:rsid w:val="00714A62"/>
    <w:rsid w:val="00730D86"/>
    <w:rsid w:val="00797A79"/>
    <w:rsid w:val="007D456E"/>
    <w:rsid w:val="00871133"/>
    <w:rsid w:val="00881D23"/>
    <w:rsid w:val="008879C2"/>
    <w:rsid w:val="008E060F"/>
    <w:rsid w:val="00945158"/>
    <w:rsid w:val="009557F2"/>
    <w:rsid w:val="00963A96"/>
    <w:rsid w:val="00AF25AD"/>
    <w:rsid w:val="00BC4DD6"/>
    <w:rsid w:val="00BD01CA"/>
    <w:rsid w:val="00C2013D"/>
    <w:rsid w:val="00C22F9B"/>
    <w:rsid w:val="00D562A1"/>
    <w:rsid w:val="00D93392"/>
    <w:rsid w:val="00DA3515"/>
    <w:rsid w:val="00DF7BC4"/>
    <w:rsid w:val="00E13F03"/>
    <w:rsid w:val="00F26DEB"/>
    <w:rsid w:val="00F67900"/>
    <w:rsid w:val="00F971B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A72"/>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644A72"/>
    <w:rPr>
      <w:sz w:val="16"/>
      <w:szCs w:val="16"/>
    </w:rPr>
  </w:style>
  <w:style w:type="paragraph" w:styleId="CommentText">
    <w:name w:val="annotation text"/>
    <w:basedOn w:val="Normal"/>
    <w:link w:val="CommentTextChar"/>
    <w:rsid w:val="00644A72"/>
    <w:rPr>
      <w:sz w:val="20"/>
    </w:rPr>
  </w:style>
  <w:style w:type="character" w:customStyle="1" w:styleId="CommentTextChar">
    <w:name w:val="Comment Text Char"/>
    <w:basedOn w:val="DefaultParagraphFont"/>
    <w:link w:val="CommentText"/>
    <w:rsid w:val="00644A7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644A72"/>
    <w:rPr>
      <w:rFonts w:ascii="Tahoma" w:hAnsi="Tahoma" w:cs="Tahoma"/>
      <w:sz w:val="16"/>
      <w:szCs w:val="16"/>
    </w:rPr>
  </w:style>
  <w:style w:type="character" w:customStyle="1" w:styleId="BalloonTextChar">
    <w:name w:val="Balloon Text Char"/>
    <w:basedOn w:val="DefaultParagraphFont"/>
    <w:link w:val="BalloonText"/>
    <w:uiPriority w:val="99"/>
    <w:semiHidden/>
    <w:rsid w:val="00644A72"/>
    <w:rPr>
      <w:rFonts w:ascii="Tahoma" w:eastAsia="Times New Roman" w:hAnsi="Tahoma" w:cs="Tahoma"/>
      <w:sz w:val="16"/>
      <w:szCs w:val="16"/>
    </w:rPr>
  </w:style>
  <w:style w:type="paragraph" w:customStyle="1" w:styleId="MaterialsandMethods">
    <w:name w:val="Materials and Methods"/>
    <w:basedOn w:val="Normal"/>
    <w:rsid w:val="00945158"/>
    <w:rPr>
      <w:rFonts w:ascii="Arial" w:hAnsi="Arial"/>
      <w:sz w:val="20"/>
    </w:rPr>
  </w:style>
  <w:style w:type="paragraph" w:styleId="Revision">
    <w:name w:val="Revision"/>
    <w:hidden/>
    <w:uiPriority w:val="99"/>
    <w:semiHidden/>
    <w:rsid w:val="00BC4DD6"/>
    <w:pPr>
      <w:spacing w:after="0" w:line="240" w:lineRule="auto"/>
    </w:pPr>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uiPriority w:val="99"/>
    <w:semiHidden/>
    <w:unhideWhenUsed/>
    <w:rsid w:val="00BC4DD6"/>
    <w:rPr>
      <w:b/>
      <w:bCs/>
    </w:rPr>
  </w:style>
  <w:style w:type="character" w:customStyle="1" w:styleId="CommentSubjectChar">
    <w:name w:val="Comment Subject Char"/>
    <w:basedOn w:val="CommentTextChar"/>
    <w:link w:val="CommentSubject"/>
    <w:uiPriority w:val="99"/>
    <w:semiHidden/>
    <w:rsid w:val="00BC4DD6"/>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A72"/>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644A72"/>
    <w:rPr>
      <w:sz w:val="16"/>
      <w:szCs w:val="16"/>
    </w:rPr>
  </w:style>
  <w:style w:type="paragraph" w:styleId="CommentText">
    <w:name w:val="annotation text"/>
    <w:basedOn w:val="Normal"/>
    <w:link w:val="CommentTextChar"/>
    <w:rsid w:val="00644A72"/>
    <w:rPr>
      <w:sz w:val="20"/>
    </w:rPr>
  </w:style>
  <w:style w:type="character" w:customStyle="1" w:styleId="CommentTextChar">
    <w:name w:val="Comment Text Char"/>
    <w:basedOn w:val="DefaultParagraphFont"/>
    <w:link w:val="CommentText"/>
    <w:rsid w:val="00644A7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644A72"/>
    <w:rPr>
      <w:rFonts w:ascii="Tahoma" w:hAnsi="Tahoma" w:cs="Tahoma"/>
      <w:sz w:val="16"/>
      <w:szCs w:val="16"/>
    </w:rPr>
  </w:style>
  <w:style w:type="character" w:customStyle="1" w:styleId="BalloonTextChar">
    <w:name w:val="Balloon Text Char"/>
    <w:basedOn w:val="DefaultParagraphFont"/>
    <w:link w:val="BalloonText"/>
    <w:uiPriority w:val="99"/>
    <w:semiHidden/>
    <w:rsid w:val="00644A72"/>
    <w:rPr>
      <w:rFonts w:ascii="Tahoma" w:eastAsia="Times New Roman" w:hAnsi="Tahoma" w:cs="Tahoma"/>
      <w:sz w:val="16"/>
      <w:szCs w:val="16"/>
    </w:rPr>
  </w:style>
  <w:style w:type="paragraph" w:customStyle="1" w:styleId="MaterialsandMethods">
    <w:name w:val="Materials and Methods"/>
    <w:basedOn w:val="Normal"/>
    <w:rsid w:val="00945158"/>
    <w:rPr>
      <w:rFonts w:ascii="Arial" w:hAnsi="Arial"/>
      <w:sz w:val="20"/>
    </w:rPr>
  </w:style>
  <w:style w:type="paragraph" w:styleId="Revision">
    <w:name w:val="Revision"/>
    <w:hidden/>
    <w:uiPriority w:val="99"/>
    <w:semiHidden/>
    <w:rsid w:val="00BC4DD6"/>
    <w:pPr>
      <w:spacing w:after="0" w:line="240" w:lineRule="auto"/>
    </w:pPr>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uiPriority w:val="99"/>
    <w:semiHidden/>
    <w:unhideWhenUsed/>
    <w:rsid w:val="00BC4DD6"/>
    <w:rPr>
      <w:b/>
      <w:bCs/>
    </w:rPr>
  </w:style>
  <w:style w:type="character" w:customStyle="1" w:styleId="CommentSubjectChar">
    <w:name w:val="Comment Subject Char"/>
    <w:basedOn w:val="CommentTextChar"/>
    <w:link w:val="CommentSubject"/>
    <w:uiPriority w:val="99"/>
    <w:semiHidden/>
    <w:rsid w:val="00BC4DD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2191</Words>
  <Characters>12495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Yoram Vodovotz</dc:creator>
  <cp:lastModifiedBy>Nabil Azhar</cp:lastModifiedBy>
  <cp:revision>3</cp:revision>
  <cp:lastPrinted>2013-04-03T14:50:00Z</cp:lastPrinted>
  <dcterms:created xsi:type="dcterms:W3CDTF">2013-08-01T19:36:00Z</dcterms:created>
  <dcterms:modified xsi:type="dcterms:W3CDTF">2013-09-22T15:41:00Z</dcterms:modified>
</cp:coreProperties>
</file>