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EA1" w:rsidRPr="00273D2E" w:rsidRDefault="00E95EA1">
      <w:pPr>
        <w:rPr>
          <w:rFonts w:ascii="Georgia" w:hAnsi="Georgia"/>
          <w:b/>
          <w:sz w:val="24"/>
          <w:szCs w:val="24"/>
        </w:rPr>
      </w:pPr>
      <w:del w:id="0" w:author="Huawen" w:date="2015-08-18T11:29:00Z">
        <w:r w:rsidRPr="00273D2E" w:rsidDel="003674F5">
          <w:rPr>
            <w:rFonts w:ascii="Georgia" w:hAnsi="Georgia"/>
            <w:b/>
            <w:sz w:val="24"/>
            <w:szCs w:val="24"/>
          </w:rPr>
          <w:delText xml:space="preserve">Supplemental </w:delText>
        </w:r>
      </w:del>
      <w:ins w:id="1" w:author="Huawen" w:date="2015-08-18T11:29:00Z">
        <w:r w:rsidR="003674F5" w:rsidRPr="00273D2E">
          <w:rPr>
            <w:rFonts w:ascii="Georgia" w:hAnsi="Georgia"/>
            <w:b/>
            <w:sz w:val="24"/>
            <w:szCs w:val="24"/>
          </w:rPr>
          <w:t>S</w:t>
        </w:r>
        <w:r w:rsidR="003674F5">
          <w:rPr>
            <w:rFonts w:ascii="Georgia" w:hAnsi="Georgia"/>
            <w:b/>
            <w:sz w:val="24"/>
            <w:szCs w:val="24"/>
          </w:rPr>
          <w:t>4</w:t>
        </w:r>
        <w:r w:rsidR="003674F5" w:rsidRPr="00273D2E">
          <w:rPr>
            <w:rFonts w:ascii="Georgia" w:hAnsi="Georgia"/>
            <w:b/>
            <w:sz w:val="24"/>
            <w:szCs w:val="24"/>
          </w:rPr>
          <w:t xml:space="preserve"> </w:t>
        </w:r>
      </w:ins>
      <w:r w:rsidRPr="00273D2E">
        <w:rPr>
          <w:rFonts w:ascii="Georgia" w:hAnsi="Georgia"/>
          <w:b/>
          <w:sz w:val="24"/>
          <w:szCs w:val="24"/>
        </w:rPr>
        <w:t>Table</w:t>
      </w:r>
      <w:del w:id="2" w:author="Huawen" w:date="2015-08-18T11:29:00Z">
        <w:r w:rsidRPr="00273D2E" w:rsidDel="003674F5">
          <w:rPr>
            <w:rFonts w:ascii="Georgia" w:hAnsi="Georgia"/>
            <w:b/>
            <w:sz w:val="24"/>
            <w:szCs w:val="24"/>
          </w:rPr>
          <w:delText xml:space="preserve"> </w:delText>
        </w:r>
        <w:r w:rsidR="00273D2E" w:rsidRPr="00273D2E" w:rsidDel="003674F5">
          <w:rPr>
            <w:rFonts w:ascii="Georgia" w:hAnsi="Georgia"/>
            <w:b/>
            <w:sz w:val="24"/>
            <w:szCs w:val="24"/>
          </w:rPr>
          <w:delText>4</w:delText>
        </w:r>
      </w:del>
      <w:r w:rsidRPr="00273D2E">
        <w:rPr>
          <w:rFonts w:ascii="Georgia" w:hAnsi="Georgia"/>
          <w:b/>
          <w:sz w:val="24"/>
          <w:szCs w:val="24"/>
        </w:rPr>
        <w:t>: Antibodies used in this study</w:t>
      </w:r>
    </w:p>
    <w:tbl>
      <w:tblPr>
        <w:tblStyle w:val="TableGrid"/>
        <w:tblW w:w="0" w:type="auto"/>
        <w:tblLook w:val="04A0"/>
      </w:tblPr>
      <w:tblGrid>
        <w:gridCol w:w="1868"/>
        <w:gridCol w:w="1596"/>
        <w:gridCol w:w="2623"/>
        <w:gridCol w:w="1698"/>
        <w:gridCol w:w="1791"/>
      </w:tblGrid>
      <w:tr w:rsidR="003B219E" w:rsidRPr="00796C5F" w:rsidTr="003B219E">
        <w:tc>
          <w:tcPr>
            <w:tcW w:w="1915" w:type="dxa"/>
          </w:tcPr>
          <w:p w:rsidR="003B219E" w:rsidRPr="00796C5F" w:rsidRDefault="003B219E" w:rsidP="00796C5F">
            <w:pPr>
              <w:spacing w:line="480" w:lineRule="auto"/>
              <w:rPr>
                <w:rFonts w:ascii="Georgia" w:hAnsi="Georgia"/>
                <w:b/>
                <w:sz w:val="24"/>
                <w:szCs w:val="24"/>
              </w:rPr>
            </w:pPr>
            <w:r w:rsidRPr="00796C5F">
              <w:rPr>
                <w:rFonts w:ascii="Georgia" w:hAnsi="Georgia"/>
                <w:b/>
                <w:sz w:val="24"/>
                <w:szCs w:val="24"/>
              </w:rPr>
              <w:t>Protein</w:t>
            </w:r>
          </w:p>
        </w:tc>
        <w:tc>
          <w:tcPr>
            <w:tcW w:w="1915" w:type="dxa"/>
          </w:tcPr>
          <w:p w:rsidR="003B219E" w:rsidRPr="00796C5F" w:rsidRDefault="003B219E" w:rsidP="00796C5F">
            <w:pPr>
              <w:spacing w:line="480" w:lineRule="auto"/>
              <w:rPr>
                <w:rFonts w:ascii="Georgia" w:hAnsi="Georgia"/>
                <w:b/>
                <w:sz w:val="24"/>
                <w:szCs w:val="24"/>
              </w:rPr>
            </w:pPr>
            <w:r w:rsidRPr="00796C5F">
              <w:rPr>
                <w:rFonts w:ascii="Georgia" w:hAnsi="Georgia"/>
                <w:b/>
                <w:sz w:val="24"/>
                <w:szCs w:val="24"/>
              </w:rPr>
              <w:t>Size</w:t>
            </w:r>
          </w:p>
        </w:tc>
        <w:tc>
          <w:tcPr>
            <w:tcW w:w="1915" w:type="dxa"/>
          </w:tcPr>
          <w:p w:rsidR="003B219E" w:rsidRPr="00796C5F" w:rsidRDefault="003B219E" w:rsidP="00796C5F">
            <w:pPr>
              <w:spacing w:line="480" w:lineRule="auto"/>
              <w:rPr>
                <w:rFonts w:ascii="Georgia" w:hAnsi="Georgia"/>
                <w:b/>
                <w:sz w:val="24"/>
                <w:szCs w:val="24"/>
              </w:rPr>
            </w:pPr>
            <w:r w:rsidRPr="00796C5F">
              <w:rPr>
                <w:rFonts w:ascii="Georgia" w:hAnsi="Georgia"/>
                <w:b/>
                <w:sz w:val="24"/>
                <w:szCs w:val="24"/>
              </w:rPr>
              <w:t>Dilution</w:t>
            </w:r>
          </w:p>
        </w:tc>
        <w:tc>
          <w:tcPr>
            <w:tcW w:w="1915" w:type="dxa"/>
          </w:tcPr>
          <w:p w:rsidR="003B219E" w:rsidRPr="00796C5F" w:rsidRDefault="003B219E" w:rsidP="00796C5F">
            <w:pPr>
              <w:spacing w:line="480" w:lineRule="auto"/>
              <w:rPr>
                <w:rFonts w:ascii="Georgia" w:hAnsi="Georgia"/>
                <w:b/>
                <w:sz w:val="24"/>
                <w:szCs w:val="24"/>
              </w:rPr>
            </w:pPr>
            <w:r w:rsidRPr="00796C5F">
              <w:rPr>
                <w:rFonts w:ascii="Georgia" w:hAnsi="Georgia"/>
                <w:b/>
                <w:sz w:val="24"/>
                <w:szCs w:val="24"/>
              </w:rPr>
              <w:t>Species</w:t>
            </w:r>
          </w:p>
        </w:tc>
        <w:tc>
          <w:tcPr>
            <w:tcW w:w="1916" w:type="dxa"/>
          </w:tcPr>
          <w:p w:rsidR="003B219E" w:rsidRPr="00796C5F" w:rsidRDefault="003B219E" w:rsidP="00796C5F">
            <w:pPr>
              <w:spacing w:line="480" w:lineRule="auto"/>
              <w:rPr>
                <w:rFonts w:ascii="Georgia" w:hAnsi="Georgia"/>
                <w:b/>
                <w:sz w:val="24"/>
                <w:szCs w:val="24"/>
              </w:rPr>
            </w:pPr>
            <w:r w:rsidRPr="00796C5F">
              <w:rPr>
                <w:rFonts w:ascii="Georgia" w:hAnsi="Georgia"/>
                <w:b/>
                <w:sz w:val="24"/>
                <w:szCs w:val="24"/>
              </w:rPr>
              <w:t>Reference</w:t>
            </w:r>
          </w:p>
        </w:tc>
      </w:tr>
      <w:tr w:rsidR="003B219E" w:rsidRPr="003B219E" w:rsidTr="003B219E">
        <w:tc>
          <w:tcPr>
            <w:tcW w:w="1915" w:type="dxa"/>
          </w:tcPr>
          <w:p w:rsidR="003B219E" w:rsidRP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DRC1</w:t>
            </w:r>
          </w:p>
        </w:tc>
        <w:tc>
          <w:tcPr>
            <w:tcW w:w="1915" w:type="dxa"/>
          </w:tcPr>
          <w:p w:rsidR="003B219E" w:rsidRP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79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kD</w:t>
            </w:r>
            <w:proofErr w:type="spellEnd"/>
          </w:p>
        </w:tc>
        <w:tc>
          <w:tcPr>
            <w:tcW w:w="1915" w:type="dxa"/>
          </w:tcPr>
          <w:p w:rsidR="003B219E" w:rsidRP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1:10,000</w:t>
            </w:r>
          </w:p>
        </w:tc>
        <w:tc>
          <w:tcPr>
            <w:tcW w:w="1915" w:type="dxa"/>
          </w:tcPr>
          <w:p w:rsidR="003B219E" w:rsidRP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rabbit</w:t>
            </w:r>
          </w:p>
        </w:tc>
        <w:tc>
          <w:tcPr>
            <w:tcW w:w="1916" w:type="dxa"/>
          </w:tcPr>
          <w:p w:rsidR="003B219E" w:rsidRPr="003B219E" w:rsidRDefault="001C020A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[10]</w:t>
            </w:r>
          </w:p>
        </w:tc>
      </w:tr>
      <w:tr w:rsidR="003B219E" w:rsidRPr="003B219E" w:rsidTr="003B219E">
        <w:tc>
          <w:tcPr>
            <w:tcW w:w="1915" w:type="dxa"/>
          </w:tcPr>
          <w:p w:rsidR="003B219E" w:rsidRP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DRC2</w:t>
            </w:r>
          </w:p>
        </w:tc>
        <w:tc>
          <w:tcPr>
            <w:tcW w:w="1915" w:type="dxa"/>
          </w:tcPr>
          <w:p w:rsidR="003B219E" w:rsidRP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65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kD</w:t>
            </w:r>
            <w:proofErr w:type="spellEnd"/>
          </w:p>
        </w:tc>
        <w:tc>
          <w:tcPr>
            <w:tcW w:w="1915" w:type="dxa"/>
          </w:tcPr>
          <w:p w:rsidR="003B219E" w:rsidRP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1:100</w:t>
            </w:r>
          </w:p>
        </w:tc>
        <w:tc>
          <w:tcPr>
            <w:tcW w:w="1915" w:type="dxa"/>
          </w:tcPr>
          <w:p w:rsidR="003B219E" w:rsidRP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rabbit</w:t>
            </w:r>
          </w:p>
        </w:tc>
        <w:tc>
          <w:tcPr>
            <w:tcW w:w="1916" w:type="dxa"/>
          </w:tcPr>
          <w:p w:rsidR="003B219E" w:rsidRPr="003B219E" w:rsidRDefault="001C020A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[10]</w:t>
            </w:r>
          </w:p>
        </w:tc>
      </w:tr>
      <w:tr w:rsidR="003B219E" w:rsidRPr="003B219E" w:rsidTr="003B219E">
        <w:tc>
          <w:tcPr>
            <w:tcW w:w="1915" w:type="dxa"/>
          </w:tcPr>
          <w:p w:rsidR="003B219E" w:rsidRP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DRC3</w:t>
            </w:r>
          </w:p>
        </w:tc>
        <w:tc>
          <w:tcPr>
            <w:tcW w:w="1915" w:type="dxa"/>
          </w:tcPr>
          <w:p w:rsidR="003B219E" w:rsidRP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60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kD</w:t>
            </w:r>
            <w:proofErr w:type="spellEnd"/>
          </w:p>
        </w:tc>
        <w:tc>
          <w:tcPr>
            <w:tcW w:w="1915" w:type="dxa"/>
          </w:tcPr>
          <w:p w:rsidR="003B219E" w:rsidRP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1:1,000</w:t>
            </w:r>
          </w:p>
        </w:tc>
        <w:tc>
          <w:tcPr>
            <w:tcW w:w="1915" w:type="dxa"/>
          </w:tcPr>
          <w:p w:rsidR="003B219E" w:rsidRP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rabbit</w:t>
            </w:r>
          </w:p>
        </w:tc>
        <w:tc>
          <w:tcPr>
            <w:tcW w:w="1916" w:type="dxa"/>
          </w:tcPr>
          <w:p w:rsidR="003B219E" w:rsidRPr="003B219E" w:rsidRDefault="001C020A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[10]</w:t>
            </w:r>
          </w:p>
        </w:tc>
      </w:tr>
      <w:tr w:rsidR="003B219E" w:rsidRPr="003B219E" w:rsidTr="003B219E">
        <w:tc>
          <w:tcPr>
            <w:tcW w:w="1915" w:type="dxa"/>
          </w:tcPr>
          <w:p w:rsidR="003B219E" w:rsidRP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DRC4</w:t>
            </w:r>
          </w:p>
        </w:tc>
        <w:tc>
          <w:tcPr>
            <w:tcW w:w="1915" w:type="dxa"/>
          </w:tcPr>
          <w:p w:rsidR="003B219E" w:rsidRP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55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kD</w:t>
            </w:r>
            <w:proofErr w:type="spellEnd"/>
          </w:p>
        </w:tc>
        <w:tc>
          <w:tcPr>
            <w:tcW w:w="1915" w:type="dxa"/>
          </w:tcPr>
          <w:p w:rsidR="003B219E" w:rsidRP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1:1,000</w:t>
            </w:r>
          </w:p>
        </w:tc>
        <w:tc>
          <w:tcPr>
            <w:tcW w:w="1915" w:type="dxa"/>
          </w:tcPr>
          <w:p w:rsidR="003B219E" w:rsidRP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rabbit</w:t>
            </w:r>
          </w:p>
        </w:tc>
        <w:tc>
          <w:tcPr>
            <w:tcW w:w="1916" w:type="dxa"/>
          </w:tcPr>
          <w:p w:rsidR="003B219E" w:rsidRPr="003B219E" w:rsidRDefault="001C020A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[10]</w:t>
            </w:r>
          </w:p>
        </w:tc>
      </w:tr>
      <w:tr w:rsidR="003B219E" w:rsidRPr="003B219E" w:rsidTr="003B219E">
        <w:tc>
          <w:tcPr>
            <w:tcW w:w="1915" w:type="dxa"/>
          </w:tcPr>
          <w:p w:rsidR="003B219E" w:rsidRP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DRC5</w:t>
            </w:r>
          </w:p>
        </w:tc>
        <w:tc>
          <w:tcPr>
            <w:tcW w:w="1915" w:type="dxa"/>
          </w:tcPr>
          <w:p w:rsidR="003B219E" w:rsidRP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43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kD</w:t>
            </w:r>
            <w:proofErr w:type="spellEnd"/>
          </w:p>
        </w:tc>
        <w:tc>
          <w:tcPr>
            <w:tcW w:w="1915" w:type="dxa"/>
          </w:tcPr>
          <w:p w:rsidR="003B219E" w:rsidRP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1:500</w:t>
            </w:r>
          </w:p>
        </w:tc>
        <w:tc>
          <w:tcPr>
            <w:tcW w:w="1915" w:type="dxa"/>
          </w:tcPr>
          <w:p w:rsidR="003B219E" w:rsidRP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rabbit </w:t>
            </w:r>
          </w:p>
        </w:tc>
        <w:tc>
          <w:tcPr>
            <w:tcW w:w="1916" w:type="dxa"/>
          </w:tcPr>
          <w:p w:rsidR="003B219E" w:rsidRPr="003B219E" w:rsidRDefault="001C020A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[10]</w:t>
            </w:r>
          </w:p>
        </w:tc>
      </w:tr>
      <w:tr w:rsidR="003B219E" w:rsidRPr="003B219E" w:rsidTr="003B219E">
        <w:tc>
          <w:tcPr>
            <w:tcW w:w="1915" w:type="dxa"/>
          </w:tcPr>
          <w:p w:rsidR="003B219E" w:rsidRP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DRC7</w:t>
            </w:r>
          </w:p>
        </w:tc>
        <w:tc>
          <w:tcPr>
            <w:tcW w:w="1915" w:type="dxa"/>
          </w:tcPr>
          <w:p w:rsidR="003B219E" w:rsidRP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177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kD</w:t>
            </w:r>
            <w:proofErr w:type="spellEnd"/>
          </w:p>
        </w:tc>
        <w:tc>
          <w:tcPr>
            <w:tcW w:w="1915" w:type="dxa"/>
          </w:tcPr>
          <w:p w:rsidR="003B219E" w:rsidRP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1:10,000</w:t>
            </w:r>
          </w:p>
        </w:tc>
        <w:tc>
          <w:tcPr>
            <w:tcW w:w="1915" w:type="dxa"/>
          </w:tcPr>
          <w:p w:rsidR="003B219E" w:rsidRP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rabbit</w:t>
            </w:r>
          </w:p>
        </w:tc>
        <w:tc>
          <w:tcPr>
            <w:tcW w:w="1916" w:type="dxa"/>
          </w:tcPr>
          <w:p w:rsidR="003B219E" w:rsidRPr="003B219E" w:rsidRDefault="001C020A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[10]</w:t>
            </w:r>
          </w:p>
        </w:tc>
      </w:tr>
      <w:tr w:rsidR="003B219E" w:rsidRPr="003B219E" w:rsidTr="003B219E">
        <w:tc>
          <w:tcPr>
            <w:tcW w:w="1915" w:type="dxa"/>
          </w:tcPr>
          <w:p w:rsidR="003B219E" w:rsidRP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DRC11</w:t>
            </w:r>
          </w:p>
        </w:tc>
        <w:tc>
          <w:tcPr>
            <w:tcW w:w="1915" w:type="dxa"/>
          </w:tcPr>
          <w:p w:rsidR="003B219E" w:rsidRP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95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kD</w:t>
            </w:r>
            <w:proofErr w:type="spellEnd"/>
          </w:p>
        </w:tc>
        <w:tc>
          <w:tcPr>
            <w:tcW w:w="1915" w:type="dxa"/>
          </w:tcPr>
          <w:p w:rsidR="003B219E" w:rsidRP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1:1000</w:t>
            </w:r>
          </w:p>
        </w:tc>
        <w:tc>
          <w:tcPr>
            <w:tcW w:w="1915" w:type="dxa"/>
          </w:tcPr>
          <w:p w:rsidR="003B219E" w:rsidRP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rabbit</w:t>
            </w:r>
          </w:p>
        </w:tc>
        <w:tc>
          <w:tcPr>
            <w:tcW w:w="1916" w:type="dxa"/>
          </w:tcPr>
          <w:p w:rsidR="003B219E" w:rsidRPr="003B219E" w:rsidRDefault="001C020A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[10]</w:t>
            </w:r>
          </w:p>
        </w:tc>
      </w:tr>
      <w:tr w:rsidR="003B219E" w:rsidRPr="003B219E" w:rsidTr="003B219E">
        <w:tc>
          <w:tcPr>
            <w:tcW w:w="1915" w:type="dxa"/>
          </w:tcPr>
          <w:p w:rsidR="003B219E" w:rsidRDefault="00273D2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proofErr w:type="spellStart"/>
            <w:r>
              <w:rPr>
                <w:rFonts w:ascii="Georgia" w:hAnsi="Georgia"/>
                <w:sz w:val="24"/>
                <w:szCs w:val="24"/>
              </w:rPr>
              <w:t>T</w:t>
            </w:r>
            <w:r w:rsidR="003B219E">
              <w:rPr>
                <w:rFonts w:ascii="Georgia" w:hAnsi="Georgia"/>
                <w:sz w:val="24"/>
                <w:szCs w:val="24"/>
              </w:rPr>
              <w:t>ektin</w:t>
            </w:r>
            <w:proofErr w:type="spellEnd"/>
          </w:p>
        </w:tc>
        <w:tc>
          <w:tcPr>
            <w:tcW w:w="1915" w:type="dxa"/>
          </w:tcPr>
          <w:p w:rsid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58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kD</w:t>
            </w:r>
            <w:proofErr w:type="spellEnd"/>
          </w:p>
        </w:tc>
        <w:tc>
          <w:tcPr>
            <w:tcW w:w="1915" w:type="dxa"/>
          </w:tcPr>
          <w:p w:rsid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1:10,000</w:t>
            </w:r>
          </w:p>
        </w:tc>
        <w:tc>
          <w:tcPr>
            <w:tcW w:w="1915" w:type="dxa"/>
          </w:tcPr>
          <w:p w:rsid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rabbit</w:t>
            </w:r>
          </w:p>
        </w:tc>
        <w:tc>
          <w:tcPr>
            <w:tcW w:w="1916" w:type="dxa"/>
          </w:tcPr>
          <w:p w:rsidR="003B219E" w:rsidRDefault="001C020A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[45]</w:t>
            </w:r>
          </w:p>
        </w:tc>
      </w:tr>
      <w:tr w:rsidR="009F1BB4" w:rsidRPr="003B219E" w:rsidTr="003B219E">
        <w:tc>
          <w:tcPr>
            <w:tcW w:w="1915" w:type="dxa"/>
          </w:tcPr>
          <w:p w:rsidR="009F1BB4" w:rsidRDefault="009F1BB4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Rib72</w:t>
            </w:r>
          </w:p>
        </w:tc>
        <w:tc>
          <w:tcPr>
            <w:tcW w:w="1915" w:type="dxa"/>
          </w:tcPr>
          <w:p w:rsidR="009F1BB4" w:rsidRDefault="009F1BB4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70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kD</w:t>
            </w:r>
            <w:proofErr w:type="spellEnd"/>
          </w:p>
        </w:tc>
        <w:tc>
          <w:tcPr>
            <w:tcW w:w="1915" w:type="dxa"/>
          </w:tcPr>
          <w:p w:rsidR="009F1BB4" w:rsidRDefault="009F1BB4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1:10,000</w:t>
            </w:r>
          </w:p>
        </w:tc>
        <w:tc>
          <w:tcPr>
            <w:tcW w:w="1915" w:type="dxa"/>
          </w:tcPr>
          <w:p w:rsidR="009F1BB4" w:rsidRDefault="009F1BB4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rabbit</w:t>
            </w:r>
          </w:p>
        </w:tc>
        <w:tc>
          <w:tcPr>
            <w:tcW w:w="1916" w:type="dxa"/>
          </w:tcPr>
          <w:p w:rsidR="009F1BB4" w:rsidRDefault="001C020A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[54]</w:t>
            </w:r>
          </w:p>
        </w:tc>
      </w:tr>
      <w:tr w:rsidR="009F1BB4" w:rsidRPr="003B219E" w:rsidTr="003B219E">
        <w:tc>
          <w:tcPr>
            <w:tcW w:w="1915" w:type="dxa"/>
          </w:tcPr>
          <w:p w:rsidR="009F1BB4" w:rsidRDefault="009F1BB4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Rib43a</w:t>
            </w:r>
          </w:p>
        </w:tc>
        <w:tc>
          <w:tcPr>
            <w:tcW w:w="1915" w:type="dxa"/>
          </w:tcPr>
          <w:p w:rsidR="009F1BB4" w:rsidRDefault="009F1BB4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43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kD</w:t>
            </w:r>
            <w:proofErr w:type="spellEnd"/>
          </w:p>
        </w:tc>
        <w:tc>
          <w:tcPr>
            <w:tcW w:w="1915" w:type="dxa"/>
          </w:tcPr>
          <w:p w:rsidR="009F1BB4" w:rsidRDefault="009F1BB4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1:5,000</w:t>
            </w:r>
          </w:p>
        </w:tc>
        <w:tc>
          <w:tcPr>
            <w:tcW w:w="1915" w:type="dxa"/>
          </w:tcPr>
          <w:p w:rsidR="009F1BB4" w:rsidRDefault="009F1BB4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rabbit</w:t>
            </w:r>
          </w:p>
        </w:tc>
        <w:tc>
          <w:tcPr>
            <w:tcW w:w="1916" w:type="dxa"/>
          </w:tcPr>
          <w:p w:rsidR="009F1BB4" w:rsidRDefault="001C020A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[55]</w:t>
            </w:r>
          </w:p>
        </w:tc>
      </w:tr>
      <w:tr w:rsidR="009F1BB4" w:rsidRPr="003B219E" w:rsidTr="003B219E">
        <w:tc>
          <w:tcPr>
            <w:tcW w:w="1915" w:type="dxa"/>
          </w:tcPr>
          <w:p w:rsidR="009F1BB4" w:rsidRDefault="00273D2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DII1/</w:t>
            </w:r>
            <w:r w:rsidR="009F1BB4">
              <w:rPr>
                <w:rFonts w:ascii="Georgia" w:hAnsi="Georgia"/>
                <w:sz w:val="24"/>
                <w:szCs w:val="24"/>
              </w:rPr>
              <w:t>p28</w:t>
            </w:r>
          </w:p>
        </w:tc>
        <w:tc>
          <w:tcPr>
            <w:tcW w:w="1915" w:type="dxa"/>
          </w:tcPr>
          <w:p w:rsidR="009F1BB4" w:rsidRDefault="009F1BB4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28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kD</w:t>
            </w:r>
            <w:proofErr w:type="spellEnd"/>
          </w:p>
        </w:tc>
        <w:tc>
          <w:tcPr>
            <w:tcW w:w="1915" w:type="dxa"/>
          </w:tcPr>
          <w:p w:rsidR="009F1BB4" w:rsidRDefault="009F1BB4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1:2,000</w:t>
            </w:r>
          </w:p>
        </w:tc>
        <w:tc>
          <w:tcPr>
            <w:tcW w:w="1915" w:type="dxa"/>
          </w:tcPr>
          <w:p w:rsidR="009F1BB4" w:rsidRDefault="009F1BB4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rabbit</w:t>
            </w:r>
          </w:p>
        </w:tc>
        <w:tc>
          <w:tcPr>
            <w:tcW w:w="1916" w:type="dxa"/>
          </w:tcPr>
          <w:p w:rsidR="009F1BB4" w:rsidRDefault="001C020A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[25]</w:t>
            </w:r>
          </w:p>
        </w:tc>
      </w:tr>
      <w:tr w:rsidR="003B219E" w:rsidRPr="003B219E" w:rsidTr="003B219E">
        <w:tc>
          <w:tcPr>
            <w:tcW w:w="1915" w:type="dxa"/>
          </w:tcPr>
          <w:p w:rsid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DHC11</w:t>
            </w:r>
          </w:p>
        </w:tc>
        <w:tc>
          <w:tcPr>
            <w:tcW w:w="1915" w:type="dxa"/>
          </w:tcPr>
          <w:p w:rsid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&gt;250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kD</w:t>
            </w:r>
            <w:proofErr w:type="spellEnd"/>
          </w:p>
        </w:tc>
        <w:tc>
          <w:tcPr>
            <w:tcW w:w="1915" w:type="dxa"/>
          </w:tcPr>
          <w:p w:rsid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1:1,000</w:t>
            </w:r>
          </w:p>
        </w:tc>
        <w:tc>
          <w:tcPr>
            <w:tcW w:w="1915" w:type="dxa"/>
          </w:tcPr>
          <w:p w:rsid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rabbit</w:t>
            </w:r>
          </w:p>
        </w:tc>
        <w:tc>
          <w:tcPr>
            <w:tcW w:w="1916" w:type="dxa"/>
          </w:tcPr>
          <w:p w:rsidR="003B219E" w:rsidRDefault="001C020A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[46]</w:t>
            </w:r>
          </w:p>
        </w:tc>
      </w:tr>
      <w:tr w:rsidR="003B219E" w:rsidRPr="003B219E" w:rsidTr="003B219E">
        <w:tc>
          <w:tcPr>
            <w:tcW w:w="1915" w:type="dxa"/>
          </w:tcPr>
          <w:p w:rsidR="003B219E" w:rsidRDefault="00273D2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DIC3/</w:t>
            </w:r>
            <w:r w:rsidR="003B219E">
              <w:rPr>
                <w:rFonts w:ascii="Georgia" w:hAnsi="Georgia"/>
                <w:sz w:val="24"/>
                <w:szCs w:val="24"/>
              </w:rPr>
              <w:t>IC140</w:t>
            </w:r>
          </w:p>
        </w:tc>
        <w:tc>
          <w:tcPr>
            <w:tcW w:w="1915" w:type="dxa"/>
          </w:tcPr>
          <w:p w:rsid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140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kD</w:t>
            </w:r>
            <w:proofErr w:type="spellEnd"/>
          </w:p>
        </w:tc>
        <w:tc>
          <w:tcPr>
            <w:tcW w:w="1915" w:type="dxa"/>
          </w:tcPr>
          <w:p w:rsid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1:20,000</w:t>
            </w:r>
          </w:p>
        </w:tc>
        <w:tc>
          <w:tcPr>
            <w:tcW w:w="1915" w:type="dxa"/>
          </w:tcPr>
          <w:p w:rsid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rabbit</w:t>
            </w:r>
          </w:p>
        </w:tc>
        <w:tc>
          <w:tcPr>
            <w:tcW w:w="1916" w:type="dxa"/>
          </w:tcPr>
          <w:p w:rsidR="003B219E" w:rsidRDefault="001C020A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[47]</w:t>
            </w:r>
          </w:p>
        </w:tc>
      </w:tr>
      <w:tr w:rsidR="003B219E" w:rsidRPr="003B219E" w:rsidTr="003B219E">
        <w:tc>
          <w:tcPr>
            <w:tcW w:w="1915" w:type="dxa"/>
          </w:tcPr>
          <w:p w:rsid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RSP16 </w:t>
            </w:r>
          </w:p>
        </w:tc>
        <w:tc>
          <w:tcPr>
            <w:tcW w:w="1915" w:type="dxa"/>
          </w:tcPr>
          <w:p w:rsid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40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kD</w:t>
            </w:r>
            <w:proofErr w:type="spellEnd"/>
          </w:p>
        </w:tc>
        <w:tc>
          <w:tcPr>
            <w:tcW w:w="1915" w:type="dxa"/>
          </w:tcPr>
          <w:p w:rsid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1:20,000</w:t>
            </w:r>
          </w:p>
        </w:tc>
        <w:tc>
          <w:tcPr>
            <w:tcW w:w="1915" w:type="dxa"/>
          </w:tcPr>
          <w:p w:rsid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rabbit</w:t>
            </w:r>
          </w:p>
        </w:tc>
        <w:tc>
          <w:tcPr>
            <w:tcW w:w="1916" w:type="dxa"/>
          </w:tcPr>
          <w:p w:rsidR="003B219E" w:rsidRDefault="001C020A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[51]</w:t>
            </w:r>
          </w:p>
        </w:tc>
      </w:tr>
      <w:tr w:rsidR="003B219E" w:rsidRPr="003B219E" w:rsidTr="003B219E">
        <w:tc>
          <w:tcPr>
            <w:tcW w:w="1915" w:type="dxa"/>
          </w:tcPr>
          <w:p w:rsidR="003B219E" w:rsidRDefault="00273D2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DLE2/</w:t>
            </w:r>
            <w:proofErr w:type="spellStart"/>
            <w:r w:rsidR="003B219E">
              <w:rPr>
                <w:rFonts w:ascii="Georgia" w:hAnsi="Georgia"/>
                <w:sz w:val="24"/>
                <w:szCs w:val="24"/>
              </w:rPr>
              <w:t>Centrin</w:t>
            </w:r>
            <w:proofErr w:type="spellEnd"/>
          </w:p>
        </w:tc>
        <w:tc>
          <w:tcPr>
            <w:tcW w:w="1915" w:type="dxa"/>
          </w:tcPr>
          <w:p w:rsid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20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kD</w:t>
            </w:r>
            <w:proofErr w:type="spellEnd"/>
          </w:p>
        </w:tc>
        <w:tc>
          <w:tcPr>
            <w:tcW w:w="1915" w:type="dxa"/>
          </w:tcPr>
          <w:p w:rsid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1:2,000</w:t>
            </w:r>
          </w:p>
        </w:tc>
        <w:tc>
          <w:tcPr>
            <w:tcW w:w="1915" w:type="dxa"/>
          </w:tcPr>
          <w:p w:rsid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mouse</w:t>
            </w:r>
          </w:p>
        </w:tc>
        <w:tc>
          <w:tcPr>
            <w:tcW w:w="1916" w:type="dxa"/>
          </w:tcPr>
          <w:p w:rsidR="003B219E" w:rsidRDefault="001C020A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[50]</w:t>
            </w:r>
          </w:p>
        </w:tc>
      </w:tr>
      <w:tr w:rsidR="00273D2E" w:rsidRPr="003B219E" w:rsidTr="003B219E">
        <w:tc>
          <w:tcPr>
            <w:tcW w:w="1915" w:type="dxa"/>
          </w:tcPr>
          <w:p w:rsidR="00273D2E" w:rsidRDefault="00273D2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DIC2/IC69</w:t>
            </w:r>
          </w:p>
        </w:tc>
        <w:tc>
          <w:tcPr>
            <w:tcW w:w="1915" w:type="dxa"/>
          </w:tcPr>
          <w:p w:rsidR="00273D2E" w:rsidRDefault="00273D2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69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kD</w:t>
            </w:r>
            <w:proofErr w:type="spellEnd"/>
          </w:p>
        </w:tc>
        <w:tc>
          <w:tcPr>
            <w:tcW w:w="1915" w:type="dxa"/>
          </w:tcPr>
          <w:p w:rsidR="00273D2E" w:rsidRDefault="00273D2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1:10,000</w:t>
            </w:r>
          </w:p>
        </w:tc>
        <w:tc>
          <w:tcPr>
            <w:tcW w:w="1915" w:type="dxa"/>
          </w:tcPr>
          <w:p w:rsidR="00273D2E" w:rsidRDefault="00273D2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mouse</w:t>
            </w:r>
          </w:p>
        </w:tc>
        <w:tc>
          <w:tcPr>
            <w:tcW w:w="1916" w:type="dxa"/>
          </w:tcPr>
          <w:p w:rsidR="00273D2E" w:rsidRDefault="001C020A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[53]</w:t>
            </w:r>
          </w:p>
        </w:tc>
      </w:tr>
      <w:tr w:rsidR="003B219E" w:rsidRPr="003B219E" w:rsidTr="003B219E">
        <w:tc>
          <w:tcPr>
            <w:tcW w:w="1915" w:type="dxa"/>
          </w:tcPr>
          <w:p w:rsid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CCDC39</w:t>
            </w:r>
          </w:p>
        </w:tc>
        <w:tc>
          <w:tcPr>
            <w:tcW w:w="1915" w:type="dxa"/>
          </w:tcPr>
          <w:p w:rsid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101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kD</w:t>
            </w:r>
            <w:proofErr w:type="spellEnd"/>
          </w:p>
        </w:tc>
        <w:tc>
          <w:tcPr>
            <w:tcW w:w="1915" w:type="dxa"/>
          </w:tcPr>
          <w:p w:rsid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1:1,000</w:t>
            </w:r>
          </w:p>
        </w:tc>
        <w:tc>
          <w:tcPr>
            <w:tcW w:w="1915" w:type="dxa"/>
          </w:tcPr>
          <w:p w:rsid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rabbit</w:t>
            </w:r>
          </w:p>
        </w:tc>
        <w:tc>
          <w:tcPr>
            <w:tcW w:w="1916" w:type="dxa"/>
          </w:tcPr>
          <w:p w:rsidR="003B219E" w:rsidRDefault="001C020A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[10]</w:t>
            </w:r>
          </w:p>
        </w:tc>
      </w:tr>
      <w:tr w:rsidR="00E95EA1" w:rsidRPr="003B219E" w:rsidTr="003B219E">
        <w:tc>
          <w:tcPr>
            <w:tcW w:w="1915" w:type="dxa"/>
          </w:tcPr>
          <w:p w:rsidR="00E95EA1" w:rsidRDefault="00E95EA1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proofErr w:type="spellStart"/>
            <w:r>
              <w:rPr>
                <w:rFonts w:ascii="Georgia" w:hAnsi="Georgia"/>
                <w:sz w:val="24"/>
                <w:szCs w:val="24"/>
              </w:rPr>
              <w:t>polyE</w:t>
            </w:r>
            <w:proofErr w:type="spellEnd"/>
          </w:p>
        </w:tc>
        <w:tc>
          <w:tcPr>
            <w:tcW w:w="1915" w:type="dxa"/>
          </w:tcPr>
          <w:p w:rsidR="00E95EA1" w:rsidRDefault="00E95EA1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50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kD</w:t>
            </w:r>
            <w:proofErr w:type="spellEnd"/>
          </w:p>
        </w:tc>
        <w:tc>
          <w:tcPr>
            <w:tcW w:w="1915" w:type="dxa"/>
          </w:tcPr>
          <w:p w:rsidR="00273D2E" w:rsidRDefault="00E95EA1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1:2,000</w:t>
            </w:r>
            <w:r w:rsidR="00273D2E">
              <w:rPr>
                <w:rFonts w:ascii="Georgia" w:hAnsi="Georgia"/>
                <w:sz w:val="24"/>
                <w:szCs w:val="24"/>
              </w:rPr>
              <w:t xml:space="preserve"> (</w:t>
            </w:r>
            <w:proofErr w:type="spellStart"/>
            <w:r w:rsidR="00273D2E">
              <w:rPr>
                <w:rFonts w:ascii="Georgia" w:hAnsi="Georgia"/>
                <w:sz w:val="24"/>
                <w:szCs w:val="24"/>
              </w:rPr>
              <w:t>immunoblot</w:t>
            </w:r>
            <w:proofErr w:type="spellEnd"/>
            <w:r w:rsidR="00273D2E">
              <w:rPr>
                <w:rFonts w:ascii="Georgia" w:hAnsi="Georgia"/>
                <w:sz w:val="24"/>
                <w:szCs w:val="24"/>
              </w:rPr>
              <w:t xml:space="preserve">); </w:t>
            </w:r>
          </w:p>
          <w:p w:rsidR="00E95EA1" w:rsidRDefault="00273D2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1:500 (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immunofluorescence</w:t>
            </w:r>
            <w:proofErr w:type="spellEnd"/>
            <w:r>
              <w:rPr>
                <w:rFonts w:ascii="Georgia" w:hAnsi="Georgia"/>
                <w:sz w:val="24"/>
                <w:szCs w:val="24"/>
              </w:rPr>
              <w:t>)</w:t>
            </w:r>
          </w:p>
        </w:tc>
        <w:tc>
          <w:tcPr>
            <w:tcW w:w="1915" w:type="dxa"/>
          </w:tcPr>
          <w:p w:rsidR="00E95EA1" w:rsidRDefault="00E95EA1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rabbit</w:t>
            </w:r>
          </w:p>
        </w:tc>
        <w:tc>
          <w:tcPr>
            <w:tcW w:w="1916" w:type="dxa"/>
          </w:tcPr>
          <w:p w:rsidR="00E95EA1" w:rsidRDefault="001C020A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[28]</w:t>
            </w:r>
          </w:p>
        </w:tc>
      </w:tr>
      <w:tr w:rsidR="009F1BB4" w:rsidRPr="003B219E" w:rsidTr="003B219E">
        <w:tc>
          <w:tcPr>
            <w:tcW w:w="1915" w:type="dxa"/>
          </w:tcPr>
          <w:p w:rsidR="009F1BB4" w:rsidRDefault="009F1BB4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lastRenderedPageBreak/>
              <w:t>LF5</w:t>
            </w:r>
          </w:p>
        </w:tc>
        <w:tc>
          <w:tcPr>
            <w:tcW w:w="1915" w:type="dxa"/>
          </w:tcPr>
          <w:p w:rsidR="009F1BB4" w:rsidRDefault="009F1BB4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66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kD</w:t>
            </w:r>
            <w:proofErr w:type="spellEnd"/>
          </w:p>
        </w:tc>
        <w:tc>
          <w:tcPr>
            <w:tcW w:w="1915" w:type="dxa"/>
          </w:tcPr>
          <w:p w:rsidR="009F1BB4" w:rsidRDefault="009F1BB4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1:2,000</w:t>
            </w:r>
            <w:r w:rsidR="00273D2E">
              <w:rPr>
                <w:rFonts w:ascii="Georgia" w:hAnsi="Georgia"/>
                <w:sz w:val="24"/>
                <w:szCs w:val="24"/>
              </w:rPr>
              <w:t xml:space="preserve"> (</w:t>
            </w:r>
            <w:proofErr w:type="spellStart"/>
            <w:r w:rsidR="00273D2E">
              <w:rPr>
                <w:rFonts w:ascii="Georgia" w:hAnsi="Georgia"/>
                <w:sz w:val="24"/>
                <w:szCs w:val="24"/>
              </w:rPr>
              <w:t>immunoblot</w:t>
            </w:r>
            <w:proofErr w:type="spellEnd"/>
            <w:r w:rsidR="00273D2E">
              <w:rPr>
                <w:rFonts w:ascii="Georgia" w:hAnsi="Georgia"/>
                <w:sz w:val="24"/>
                <w:szCs w:val="24"/>
              </w:rPr>
              <w:t>); 1:200 (</w:t>
            </w:r>
            <w:proofErr w:type="spellStart"/>
            <w:r w:rsidR="00273D2E">
              <w:rPr>
                <w:rFonts w:ascii="Georgia" w:hAnsi="Georgia"/>
                <w:sz w:val="24"/>
                <w:szCs w:val="24"/>
              </w:rPr>
              <w:t>immunofluorescence</w:t>
            </w:r>
            <w:proofErr w:type="spellEnd"/>
            <w:r w:rsidR="00273D2E">
              <w:rPr>
                <w:rFonts w:ascii="Georgia" w:hAnsi="Georgia"/>
                <w:sz w:val="24"/>
                <w:szCs w:val="24"/>
              </w:rPr>
              <w:t>)</w:t>
            </w:r>
          </w:p>
        </w:tc>
        <w:tc>
          <w:tcPr>
            <w:tcW w:w="1915" w:type="dxa"/>
          </w:tcPr>
          <w:p w:rsidR="009F1BB4" w:rsidRDefault="009F1BB4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rabbit</w:t>
            </w:r>
          </w:p>
        </w:tc>
        <w:tc>
          <w:tcPr>
            <w:tcW w:w="1916" w:type="dxa"/>
          </w:tcPr>
          <w:p w:rsidR="009F1BB4" w:rsidRDefault="001C020A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[56]</w:t>
            </w:r>
          </w:p>
        </w:tc>
      </w:tr>
      <w:tr w:rsidR="003B219E" w:rsidRPr="003B219E" w:rsidTr="003B219E">
        <w:tc>
          <w:tcPr>
            <w:tcW w:w="1915" w:type="dxa"/>
          </w:tcPr>
          <w:p w:rsid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α</w:t>
            </w:r>
            <w:r w:rsidR="00273D2E">
              <w:rPr>
                <w:rFonts w:ascii="Georgia" w:hAnsi="Georgia"/>
                <w:sz w:val="24"/>
                <w:szCs w:val="24"/>
              </w:rPr>
              <w:t>-</w:t>
            </w:r>
            <w:proofErr w:type="spellStart"/>
            <w:r w:rsidR="00273D2E">
              <w:rPr>
                <w:rFonts w:ascii="Georgia" w:hAnsi="Georgia"/>
                <w:sz w:val="24"/>
                <w:szCs w:val="24"/>
              </w:rPr>
              <w:t>Tubulin</w:t>
            </w:r>
            <w:proofErr w:type="spellEnd"/>
          </w:p>
        </w:tc>
        <w:tc>
          <w:tcPr>
            <w:tcW w:w="1915" w:type="dxa"/>
          </w:tcPr>
          <w:p w:rsid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50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kD</w:t>
            </w:r>
            <w:proofErr w:type="spellEnd"/>
          </w:p>
        </w:tc>
        <w:tc>
          <w:tcPr>
            <w:tcW w:w="1915" w:type="dxa"/>
          </w:tcPr>
          <w:p w:rsid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1:2,000</w:t>
            </w:r>
          </w:p>
        </w:tc>
        <w:tc>
          <w:tcPr>
            <w:tcW w:w="1915" w:type="dxa"/>
          </w:tcPr>
          <w:p w:rsidR="003B219E" w:rsidRDefault="003B219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mouse</w:t>
            </w:r>
          </w:p>
        </w:tc>
        <w:tc>
          <w:tcPr>
            <w:tcW w:w="1916" w:type="dxa"/>
          </w:tcPr>
          <w:p w:rsidR="003B219E" w:rsidRDefault="001C020A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[19]</w:t>
            </w:r>
          </w:p>
        </w:tc>
      </w:tr>
      <w:tr w:rsidR="00273D2E" w:rsidRPr="003B219E" w:rsidTr="003B219E">
        <w:tc>
          <w:tcPr>
            <w:tcW w:w="1915" w:type="dxa"/>
          </w:tcPr>
          <w:p w:rsidR="00273D2E" w:rsidRDefault="00273D2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Acetylated α-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tubulin</w:t>
            </w:r>
            <w:proofErr w:type="spellEnd"/>
          </w:p>
        </w:tc>
        <w:tc>
          <w:tcPr>
            <w:tcW w:w="1915" w:type="dxa"/>
          </w:tcPr>
          <w:p w:rsidR="00273D2E" w:rsidRDefault="00273D2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50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kD</w:t>
            </w:r>
            <w:proofErr w:type="spellEnd"/>
          </w:p>
        </w:tc>
        <w:tc>
          <w:tcPr>
            <w:tcW w:w="1915" w:type="dxa"/>
          </w:tcPr>
          <w:p w:rsidR="00273D2E" w:rsidRDefault="00273D2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1:250 (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immunofluorescence</w:t>
            </w:r>
            <w:proofErr w:type="spellEnd"/>
            <w:r>
              <w:rPr>
                <w:rFonts w:ascii="Georgia" w:hAnsi="Georgia"/>
                <w:sz w:val="24"/>
                <w:szCs w:val="24"/>
              </w:rPr>
              <w:t>)</w:t>
            </w:r>
          </w:p>
        </w:tc>
        <w:tc>
          <w:tcPr>
            <w:tcW w:w="1915" w:type="dxa"/>
          </w:tcPr>
          <w:p w:rsidR="00273D2E" w:rsidRDefault="00273D2E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mouse</w:t>
            </w:r>
          </w:p>
        </w:tc>
        <w:tc>
          <w:tcPr>
            <w:tcW w:w="1916" w:type="dxa"/>
          </w:tcPr>
          <w:p w:rsidR="00273D2E" w:rsidRDefault="001C020A" w:rsidP="00796C5F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[19]</w:t>
            </w:r>
          </w:p>
        </w:tc>
      </w:tr>
    </w:tbl>
    <w:p w:rsidR="00476D69" w:rsidRDefault="00476D69"/>
    <w:sectPr w:rsidR="00476D69" w:rsidSect="00476D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compat>
    <w:useFELayout/>
  </w:compat>
  <w:rsids>
    <w:rsidRoot w:val="003B219E"/>
    <w:rsid w:val="00186CB3"/>
    <w:rsid w:val="001C020A"/>
    <w:rsid w:val="002574AC"/>
    <w:rsid w:val="00273D2E"/>
    <w:rsid w:val="003674F5"/>
    <w:rsid w:val="003B219E"/>
    <w:rsid w:val="00442DD1"/>
    <w:rsid w:val="00476D69"/>
    <w:rsid w:val="00740B0F"/>
    <w:rsid w:val="00796C5F"/>
    <w:rsid w:val="0081182E"/>
    <w:rsid w:val="00981027"/>
    <w:rsid w:val="009F1BB4"/>
    <w:rsid w:val="00AE25C3"/>
    <w:rsid w:val="00B15E6A"/>
    <w:rsid w:val="00C270F4"/>
    <w:rsid w:val="00C869FF"/>
    <w:rsid w:val="00D81E7B"/>
    <w:rsid w:val="00E95EA1"/>
    <w:rsid w:val="00F403EC"/>
    <w:rsid w:val="00F72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D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21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Huawen</dc:creator>
  <cp:lastModifiedBy>Huawen</cp:lastModifiedBy>
  <cp:revision>3</cp:revision>
  <dcterms:created xsi:type="dcterms:W3CDTF">2015-06-29T17:21:00Z</dcterms:created>
  <dcterms:modified xsi:type="dcterms:W3CDTF">2015-08-18T16:29:00Z</dcterms:modified>
</cp:coreProperties>
</file>