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46792" w14:textId="7CFC226E" w:rsidR="00FB7B27" w:rsidRPr="001D0383" w:rsidRDefault="00FB7B27" w:rsidP="00FB7B27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D0383">
        <w:rPr>
          <w:rFonts w:ascii="Times New Roman" w:eastAsia="Times New Roman" w:hAnsi="Times New Roman" w:cs="Times New Roman"/>
          <w:b/>
          <w:color w:val="000000" w:themeColor="text1"/>
        </w:rPr>
        <w:t xml:space="preserve">Supplemental Table </w:t>
      </w:r>
      <w:r w:rsidR="001518A2" w:rsidRPr="001D0383">
        <w:rPr>
          <w:rFonts w:ascii="Times New Roman" w:eastAsia="Times New Roman" w:hAnsi="Times New Roman" w:cs="Times New Roman"/>
          <w:b/>
          <w:color w:val="000000" w:themeColor="text1"/>
        </w:rPr>
        <w:t>6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44296D" w:rsidRPr="001D0383">
        <w:rPr>
          <w:rFonts w:ascii="Times New Roman" w:hAnsi="Times New Roman" w:cs="Times New Roman"/>
          <w:color w:val="000000" w:themeColor="text1"/>
        </w:rPr>
        <w:t>Associations</w:t>
      </w:r>
      <w:r w:rsidRPr="001D0383">
        <w:rPr>
          <w:rFonts w:ascii="Times New Roman" w:hAnsi="Times New Roman" w:cs="Times New Roman"/>
          <w:color w:val="000000" w:themeColor="text1"/>
        </w:rPr>
        <w:t xml:space="preserve"> of 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the </w:t>
      </w:r>
      <w:r w:rsidRPr="001D0383">
        <w:rPr>
          <w:rFonts w:ascii="Times New Roman" w:eastAsia="Times New Roman" w:hAnsi="Times New Roman" w:cs="Times New Roman"/>
          <w:i/>
          <w:color w:val="000000" w:themeColor="text1"/>
        </w:rPr>
        <w:t>APOE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ins w:id="0" w:author="Author">
        <w:r w:rsidR="00C96EEF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1" w:author="Author">
        <w:r w:rsidRPr="001D0383" w:rsidDel="00C96EEF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2 and </w:t>
      </w:r>
      <w:ins w:id="2" w:author="Author">
        <w:r w:rsidR="00C96EEF">
          <w:rPr>
            <w:rFonts w:ascii="Cambria" w:hAnsi="Cambria" w:cs="Times New Roman"/>
            <w:color w:val="000000" w:themeColor="text1"/>
            <w:sz w:val="20"/>
            <w:szCs w:val="20"/>
          </w:rPr>
          <w:t>ε</w:t>
        </w:r>
      </w:ins>
      <w:del w:id="3" w:author="Author">
        <w:r w:rsidRPr="001D0383" w:rsidDel="00C96EEF">
          <w:rPr>
            <w:rFonts w:ascii="Symbol" w:hAnsi="Symbol" w:cs="Times New Roman"/>
            <w:color w:val="000000" w:themeColor="text1"/>
            <w:sz w:val="20"/>
            <w:szCs w:val="20"/>
          </w:rPr>
          <w:delText></w:delText>
        </w:r>
      </w:del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4 alleles </w:t>
      </w:r>
      <w:r w:rsidRPr="001D0383">
        <w:rPr>
          <w:rFonts w:ascii="Times New Roman" w:hAnsi="Times New Roman" w:cs="Times New Roman"/>
          <w:color w:val="000000" w:themeColor="text1"/>
        </w:rPr>
        <w:t xml:space="preserve">with 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>FEV</w:t>
      </w:r>
      <w:r w:rsidRPr="001D0383">
        <w:rPr>
          <w:rFonts w:ascii="Times New Roman" w:eastAsia="Times New Roman" w:hAnsi="Times New Roman" w:cs="Times New Roman"/>
          <w:color w:val="000000" w:themeColor="text1"/>
          <w:vertAlign w:val="subscript"/>
        </w:rPr>
        <w:t>1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>/FVC</w:t>
      </w:r>
      <w:r w:rsidR="0044296D" w:rsidRPr="001D0383">
        <w:rPr>
          <w:rFonts w:ascii="Times New Roman" w:eastAsia="Times New Roman" w:hAnsi="Times New Roman" w:cs="Times New Roman"/>
          <w:color w:val="000000" w:themeColor="text1"/>
        </w:rPr>
        <w:t xml:space="preserve"> in </w:t>
      </w:r>
      <w:r w:rsidR="00763DC5" w:rsidRPr="001D0383">
        <w:rPr>
          <w:rFonts w:ascii="Times New Roman" w:eastAsia="Times New Roman" w:hAnsi="Times New Roman" w:cs="Times New Roman"/>
          <w:color w:val="000000" w:themeColor="text1"/>
        </w:rPr>
        <w:t>individuals</w:t>
      </w:r>
      <w:r w:rsidR="0044296D" w:rsidRPr="001D0383">
        <w:rPr>
          <w:rFonts w:ascii="Times New Roman" w:eastAsia="Times New Roman" w:hAnsi="Times New Roman" w:cs="Times New Roman"/>
          <w:color w:val="000000" w:themeColor="text1"/>
        </w:rPr>
        <w:t xml:space="preserve"> with and without </w:t>
      </w:r>
      <w:r w:rsidR="009E2F6F" w:rsidRPr="001D0383">
        <w:rPr>
          <w:rFonts w:ascii="Times New Roman" w:eastAsia="Times New Roman" w:hAnsi="Times New Roman" w:cs="Times New Roman"/>
          <w:color w:val="000000" w:themeColor="text1"/>
        </w:rPr>
        <w:t>cardiovascular disease</w:t>
      </w:r>
      <w:r w:rsidR="000F4DEE" w:rsidRPr="001D0383">
        <w:rPr>
          <w:rFonts w:ascii="Times New Roman" w:eastAsia="Times New Roman" w:hAnsi="Times New Roman" w:cs="Times New Roman"/>
          <w:color w:val="000000" w:themeColor="text1"/>
        </w:rPr>
        <w:t xml:space="preserve"> (</w:t>
      </w:r>
      <w:r w:rsidR="0044296D" w:rsidRPr="001D0383">
        <w:rPr>
          <w:rFonts w:ascii="Times New Roman" w:eastAsia="Times New Roman" w:hAnsi="Times New Roman" w:cs="Times New Roman"/>
          <w:color w:val="000000" w:themeColor="text1"/>
        </w:rPr>
        <w:t>CVD</w:t>
      </w:r>
      <w:r w:rsidR="000F4DEE" w:rsidRPr="001D0383">
        <w:rPr>
          <w:rFonts w:ascii="Times New Roman" w:eastAsia="Times New Roman" w:hAnsi="Times New Roman" w:cs="Times New Roman"/>
          <w:color w:val="000000" w:themeColor="text1"/>
        </w:rPr>
        <w:t>)</w:t>
      </w:r>
      <w:r w:rsidRPr="001D0383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049"/>
        <w:gridCol w:w="995"/>
        <w:gridCol w:w="883"/>
        <w:gridCol w:w="1533"/>
        <w:gridCol w:w="995"/>
        <w:gridCol w:w="883"/>
        <w:gridCol w:w="1533"/>
        <w:gridCol w:w="995"/>
        <w:gridCol w:w="883"/>
        <w:gridCol w:w="1533"/>
      </w:tblGrid>
      <w:tr w:rsidR="00782673" w:rsidRPr="001D0383" w14:paraId="42B2588E" w14:textId="77777777" w:rsidTr="00ED0A18">
        <w:tc>
          <w:tcPr>
            <w:tcW w:w="644" w:type="pct"/>
            <w:vMerge w:val="restart"/>
            <w:shd w:val="clear" w:color="auto" w:fill="auto"/>
            <w:vAlign w:val="center"/>
          </w:tcPr>
          <w:p w14:paraId="17B60D4E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Trait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</w:tcPr>
          <w:p w14:paraId="3E2924D4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Effect</w:t>
            </w:r>
          </w:p>
          <w:p w14:paraId="4B76BB65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allele</w:t>
            </w: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14:paraId="24FFFE7D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Men &amp; Women</w:t>
            </w: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14:paraId="0BD2D15D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Men</w:t>
            </w: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14:paraId="31B688FE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Women</w:t>
            </w:r>
          </w:p>
        </w:tc>
      </w:tr>
      <w:tr w:rsidR="00ED0A18" w:rsidRPr="001D0383" w14:paraId="4AE46A6A" w14:textId="77777777" w:rsidTr="00ED0A18">
        <w:tc>
          <w:tcPr>
            <w:tcW w:w="644" w:type="pct"/>
            <w:vMerge/>
            <w:shd w:val="clear" w:color="auto" w:fill="auto"/>
          </w:tcPr>
          <w:p w14:paraId="4EFC2916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5" w:type="pct"/>
            <w:vMerge/>
            <w:shd w:val="clear" w:color="auto" w:fill="auto"/>
          </w:tcPr>
          <w:p w14:paraId="3AC1013E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84" w:type="pct"/>
            <w:shd w:val="clear" w:color="auto" w:fill="auto"/>
          </w:tcPr>
          <w:p w14:paraId="19596F9B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341" w:type="pct"/>
            <w:shd w:val="clear" w:color="auto" w:fill="auto"/>
          </w:tcPr>
          <w:p w14:paraId="171B5D1C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592" w:type="pct"/>
            <w:shd w:val="clear" w:color="auto" w:fill="auto"/>
          </w:tcPr>
          <w:p w14:paraId="0FCFBFCF" w14:textId="77777777" w:rsidR="00782673" w:rsidRPr="001D0383" w:rsidRDefault="00782673" w:rsidP="00326F1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384" w:type="pct"/>
            <w:shd w:val="clear" w:color="auto" w:fill="auto"/>
          </w:tcPr>
          <w:p w14:paraId="2FFE2A5D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341" w:type="pct"/>
            <w:shd w:val="clear" w:color="auto" w:fill="auto"/>
          </w:tcPr>
          <w:p w14:paraId="44ABF42C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592" w:type="pct"/>
            <w:shd w:val="clear" w:color="auto" w:fill="auto"/>
          </w:tcPr>
          <w:p w14:paraId="13C31347" w14:textId="77777777" w:rsidR="00782673" w:rsidRPr="001D0383" w:rsidRDefault="00782673" w:rsidP="00326F1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384" w:type="pct"/>
            <w:shd w:val="clear" w:color="auto" w:fill="auto"/>
          </w:tcPr>
          <w:p w14:paraId="3DC755B9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Beta</w:t>
            </w:r>
          </w:p>
        </w:tc>
        <w:tc>
          <w:tcPr>
            <w:tcW w:w="341" w:type="pct"/>
            <w:shd w:val="clear" w:color="auto" w:fill="auto"/>
          </w:tcPr>
          <w:p w14:paraId="23306643" w14:textId="77777777" w:rsidR="00782673" w:rsidRPr="001D0383" w:rsidRDefault="00782673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SE</w:t>
            </w:r>
          </w:p>
        </w:tc>
        <w:tc>
          <w:tcPr>
            <w:tcW w:w="592" w:type="pct"/>
            <w:shd w:val="clear" w:color="auto" w:fill="auto"/>
          </w:tcPr>
          <w:p w14:paraId="12CFD9D5" w14:textId="77777777" w:rsidR="00782673" w:rsidRPr="001D0383" w:rsidRDefault="00782673" w:rsidP="00326F16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ED0A18" w:rsidRPr="001D0383" w14:paraId="5F6D5657" w14:textId="77777777" w:rsidTr="00ED0A18">
        <w:tc>
          <w:tcPr>
            <w:tcW w:w="644" w:type="pct"/>
            <w:vMerge w:val="restart"/>
            <w:shd w:val="clear" w:color="auto" w:fill="auto"/>
          </w:tcPr>
          <w:p w14:paraId="37D33A87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3D79149A" w14:textId="77777777" w:rsidR="0025083F" w:rsidRPr="001D0383" w:rsidRDefault="0044296D" w:rsidP="0044296D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no </w:t>
            </w:r>
            <w:r w:rsidR="005A5AC6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CVD</w:t>
            </w:r>
          </w:p>
        </w:tc>
        <w:tc>
          <w:tcPr>
            <w:tcW w:w="405" w:type="pct"/>
            <w:shd w:val="clear" w:color="auto" w:fill="auto"/>
            <w:vAlign w:val="bottom"/>
          </w:tcPr>
          <w:p w14:paraId="69181D54" w14:textId="6FC1DEC7" w:rsidR="0025083F" w:rsidRPr="001D0383" w:rsidRDefault="00C96EE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4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5" w:author="Author">
              <w:r w:rsidR="0025083F" w:rsidRPr="001D0383" w:rsidDel="00C96EEF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25083F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5D2A00FF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0.01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2F751C8A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0.33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3AD4B52C" w14:textId="4F03E12A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976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0D372710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0.23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17E24EA2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0.54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5FEF4AB5" w14:textId="0EE2484D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668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7A11E1E2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-0.15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1B139D08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0.41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5A7BEE2F" w14:textId="027F21F2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721</w:t>
            </w:r>
          </w:p>
        </w:tc>
      </w:tr>
      <w:tr w:rsidR="00ED0A18" w:rsidRPr="001D0383" w14:paraId="5B50527F" w14:textId="77777777" w:rsidTr="00ED0A18">
        <w:tc>
          <w:tcPr>
            <w:tcW w:w="644" w:type="pct"/>
            <w:vMerge/>
            <w:shd w:val="clear" w:color="auto" w:fill="auto"/>
          </w:tcPr>
          <w:p w14:paraId="00963C93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5" w:type="pct"/>
            <w:shd w:val="clear" w:color="auto" w:fill="auto"/>
            <w:vAlign w:val="bottom"/>
          </w:tcPr>
          <w:p w14:paraId="1E9E7546" w14:textId="7B8C6C34" w:rsidR="0025083F" w:rsidRPr="001D0383" w:rsidRDefault="00C96EE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ins w:id="6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7" w:author="Author">
              <w:r w:rsidR="0025083F" w:rsidRPr="001D0383" w:rsidDel="00C96EEF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25083F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4005B5CE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-0.73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361C67BB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0.31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7AC44274" w14:textId="6245F01E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26F16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56364DF5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-0.54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7C59868B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0.51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118B7AD6" w14:textId="611DC69F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2EF40C6E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-0.90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638DA3A3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0.39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4BCB8F96" w14:textId="63E618BD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Pr="00547E5D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</w:tr>
      <w:tr w:rsidR="00ED0A18" w:rsidRPr="001D0383" w14:paraId="4E168E39" w14:textId="77777777" w:rsidTr="00ED0A18">
        <w:tc>
          <w:tcPr>
            <w:tcW w:w="644" w:type="pct"/>
            <w:vMerge w:val="restart"/>
            <w:shd w:val="clear" w:color="auto" w:fill="auto"/>
          </w:tcPr>
          <w:p w14:paraId="3379A648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FEV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/FVC</w:t>
            </w:r>
          </w:p>
          <w:p w14:paraId="5CECF152" w14:textId="77777777" w:rsidR="0025083F" w:rsidRPr="001D0383" w:rsidRDefault="005A5AC6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CVD </w:t>
            </w:r>
            <w:r w:rsidR="0025083F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cases</w:t>
            </w:r>
          </w:p>
        </w:tc>
        <w:tc>
          <w:tcPr>
            <w:tcW w:w="405" w:type="pct"/>
            <w:shd w:val="clear" w:color="auto" w:fill="auto"/>
            <w:vAlign w:val="bottom"/>
          </w:tcPr>
          <w:p w14:paraId="08F2B67A" w14:textId="55200718" w:rsidR="0025083F" w:rsidRPr="001D0383" w:rsidRDefault="00C96EE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8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del w:id="9" w:author="Author">
              <w:r w:rsidR="0025083F" w:rsidRPr="001D0383" w:rsidDel="00C96EEF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25083F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624F1812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0.70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0F5B5BC2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0.77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3EDBE690" w14:textId="4E70A37D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1528E7EC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1.13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5D5618C2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1.06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4B00A404" w14:textId="02351C43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72A1099D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-0.24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26FAB5E9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1.09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7B217871" w14:textId="26A83671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825</w:t>
            </w:r>
          </w:p>
        </w:tc>
      </w:tr>
      <w:tr w:rsidR="00ED0A18" w:rsidRPr="001D0383" w14:paraId="3A72989D" w14:textId="77777777" w:rsidTr="00ED0A18">
        <w:tc>
          <w:tcPr>
            <w:tcW w:w="644" w:type="pct"/>
            <w:vMerge/>
            <w:shd w:val="clear" w:color="auto" w:fill="auto"/>
          </w:tcPr>
          <w:p w14:paraId="525AEE42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5" w:type="pct"/>
            <w:shd w:val="clear" w:color="auto" w:fill="auto"/>
            <w:vAlign w:val="bottom"/>
          </w:tcPr>
          <w:p w14:paraId="057333BF" w14:textId="48BCF577" w:rsidR="0025083F" w:rsidRPr="001D0383" w:rsidRDefault="00C96EE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Symbol" w:hAnsi="Symbol" w:cs="Times New Roman"/>
                <w:color w:val="000000" w:themeColor="text1"/>
                <w:sz w:val="20"/>
                <w:szCs w:val="20"/>
              </w:rPr>
            </w:pPr>
            <w:ins w:id="10" w:author="Author">
              <w:r>
                <w:rPr>
                  <w:rFonts w:ascii="Cambria" w:hAnsi="Cambria" w:cs="Times New Roman"/>
                  <w:color w:val="000000" w:themeColor="text1"/>
                  <w:sz w:val="20"/>
                  <w:szCs w:val="20"/>
                </w:rPr>
                <w:t>ε</w:t>
              </w:r>
            </w:ins>
            <w:bookmarkStart w:id="11" w:name="_GoBack"/>
            <w:bookmarkEnd w:id="11"/>
            <w:del w:id="12" w:author="Author">
              <w:r w:rsidR="0025083F" w:rsidRPr="001D0383" w:rsidDel="00C96EEF">
                <w:rPr>
                  <w:rFonts w:ascii="Symbol" w:hAnsi="Symbol" w:cs="Times New Roman"/>
                  <w:color w:val="000000" w:themeColor="text1"/>
                  <w:sz w:val="20"/>
                  <w:szCs w:val="20"/>
                </w:rPr>
                <w:delText></w:delText>
              </w:r>
            </w:del>
            <w:r w:rsidR="0025083F" w:rsidRPr="001D038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2F94CABA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-0.76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7A321F14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0.77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6FDF367A" w14:textId="2F5A0749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6139DC08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0.79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03BB0689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1.04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38F67143" w14:textId="55931EC1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452</w:t>
            </w:r>
          </w:p>
        </w:tc>
        <w:tc>
          <w:tcPr>
            <w:tcW w:w="384" w:type="pct"/>
            <w:shd w:val="clear" w:color="auto" w:fill="auto"/>
            <w:vAlign w:val="bottom"/>
          </w:tcPr>
          <w:p w14:paraId="6163F9B8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-2.91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536FF4A4" w14:textId="77777777" w:rsidR="0025083F" w:rsidRPr="001D0383" w:rsidRDefault="0025083F" w:rsidP="00671DB7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383">
              <w:rPr>
                <w:rFonts w:ascii="Times New Roman" w:hAnsi="Times New Roman" w:cs="Times New Roman"/>
                <w:color w:val="000000" w:themeColor="text1"/>
              </w:rPr>
              <w:t>1.14</w:t>
            </w:r>
          </w:p>
        </w:tc>
        <w:tc>
          <w:tcPr>
            <w:tcW w:w="592" w:type="pct"/>
            <w:shd w:val="clear" w:color="auto" w:fill="auto"/>
            <w:vAlign w:val="bottom"/>
          </w:tcPr>
          <w:p w14:paraId="09090788" w14:textId="5AFCD00E" w:rsidR="0025083F" w:rsidRPr="001D0383" w:rsidRDefault="009105D3" w:rsidP="009105D3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25083F" w:rsidRPr="001D0383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547E5D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</w:tr>
    </w:tbl>
    <w:p w14:paraId="59559F51" w14:textId="14EAA222" w:rsidR="00FB7B27" w:rsidRPr="001D0383" w:rsidRDefault="0025571E" w:rsidP="00F93685">
      <w:p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CVD denotes p</w:t>
      </w:r>
      <w:r w:rsidR="002043C5" w:rsidRPr="001D0383">
        <w:rPr>
          <w:rFonts w:ascii="Times New Roman" w:hAnsi="Times New Roman" w:cs="Times New Roman"/>
          <w:color w:val="000000" w:themeColor="text1"/>
        </w:rPr>
        <w:t>revalence of cardiovascular diseases</w:t>
      </w:r>
      <w:r w:rsidR="009E2F6F" w:rsidRPr="001D0383">
        <w:rPr>
          <w:rFonts w:ascii="Times New Roman" w:hAnsi="Times New Roman" w:cs="Times New Roman"/>
          <w:color w:val="000000" w:themeColor="text1"/>
        </w:rPr>
        <w:t>, which</w:t>
      </w:r>
      <w:r w:rsidR="002043C5" w:rsidRPr="001D0383">
        <w:rPr>
          <w:rFonts w:ascii="Times New Roman" w:hAnsi="Times New Roman" w:cs="Times New Roman"/>
          <w:color w:val="000000" w:themeColor="text1"/>
        </w:rPr>
        <w:t xml:space="preserve"> included coronary heart disease, heart failure, and stroke.</w:t>
      </w:r>
    </w:p>
    <w:p w14:paraId="44CDCFED" w14:textId="525CC51D" w:rsidR="00671DB7" w:rsidRPr="001D0383" w:rsidRDefault="009105D3" w:rsidP="00DA242E">
      <w:pPr>
        <w:rPr>
          <w:rFonts w:ascii="Times New Roman" w:hAnsi="Times New Roman" w:cs="Times New Roman"/>
          <w:color w:val="000000" w:themeColor="text1"/>
        </w:rPr>
      </w:pPr>
      <w:r w:rsidRPr="0084171B">
        <w:rPr>
          <w:rFonts w:ascii="Times New Roman" w:hAnsi="Times New Roman" w:cs="Times New Roman"/>
          <w:color w:val="000000"/>
          <w:vertAlign w:val="superscript"/>
        </w:rPr>
        <w:t>*</w:t>
      </w:r>
      <w:r w:rsidRPr="0084171B">
        <w:rPr>
          <w:rFonts w:ascii="Times New Roman" w:hAnsi="Times New Roman" w:cs="Times New Roman"/>
          <w:color w:val="000000"/>
        </w:rPr>
        <w:t xml:space="preserve"> denotes significant result (</w:t>
      </w:r>
      <w:r w:rsidRPr="0084171B">
        <w:rPr>
          <w:rFonts w:ascii="Times New Roman" w:hAnsi="Times New Roman" w:cs="Times New Roman"/>
          <w:i/>
          <w:color w:val="000000"/>
        </w:rPr>
        <w:t>p-value</w:t>
      </w:r>
      <w:r w:rsidRPr="0084171B">
        <w:rPr>
          <w:rFonts w:ascii="Times New Roman" w:hAnsi="Times New Roman" w:cs="Times New Roman"/>
          <w:color w:val="000000"/>
        </w:rPr>
        <w:t xml:space="preserve"> &lt; 0.05).</w:t>
      </w:r>
    </w:p>
    <w:sectPr w:rsidR="00671DB7" w:rsidRPr="001D0383" w:rsidSect="004429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90A07" w14:textId="77777777" w:rsidR="001353B8" w:rsidRDefault="001353B8" w:rsidP="00012C1B">
      <w:r>
        <w:separator/>
      </w:r>
    </w:p>
  </w:endnote>
  <w:endnote w:type="continuationSeparator" w:id="0">
    <w:p w14:paraId="7B3ABDA6" w14:textId="77777777" w:rsidR="001353B8" w:rsidRDefault="001353B8" w:rsidP="0001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9DE8D" w14:textId="77777777" w:rsidR="001353B8" w:rsidRDefault="001353B8" w:rsidP="00012C1B">
      <w:r>
        <w:separator/>
      </w:r>
    </w:p>
  </w:footnote>
  <w:footnote w:type="continuationSeparator" w:id="0">
    <w:p w14:paraId="6C991419" w14:textId="77777777" w:rsidR="001353B8" w:rsidRDefault="001353B8" w:rsidP="00012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A1C"/>
    <w:rsid w:val="00012C1B"/>
    <w:rsid w:val="00055CD1"/>
    <w:rsid w:val="00067DDC"/>
    <w:rsid w:val="000C2603"/>
    <w:rsid w:val="000D31F3"/>
    <w:rsid w:val="000D715B"/>
    <w:rsid w:val="000F4DEE"/>
    <w:rsid w:val="001034D3"/>
    <w:rsid w:val="0010651A"/>
    <w:rsid w:val="00107566"/>
    <w:rsid w:val="00107EC0"/>
    <w:rsid w:val="001109D1"/>
    <w:rsid w:val="0011372B"/>
    <w:rsid w:val="001175D8"/>
    <w:rsid w:val="001353B8"/>
    <w:rsid w:val="00136854"/>
    <w:rsid w:val="001518A2"/>
    <w:rsid w:val="001C400F"/>
    <w:rsid w:val="001C4C6D"/>
    <w:rsid w:val="001D0383"/>
    <w:rsid w:val="001D30C6"/>
    <w:rsid w:val="001E1D84"/>
    <w:rsid w:val="002043C5"/>
    <w:rsid w:val="00225290"/>
    <w:rsid w:val="002437BB"/>
    <w:rsid w:val="0025083F"/>
    <w:rsid w:val="0025571E"/>
    <w:rsid w:val="00255C68"/>
    <w:rsid w:val="00284ED7"/>
    <w:rsid w:val="002A2F23"/>
    <w:rsid w:val="002C18CC"/>
    <w:rsid w:val="0030494A"/>
    <w:rsid w:val="00326F16"/>
    <w:rsid w:val="00360B24"/>
    <w:rsid w:val="0036399C"/>
    <w:rsid w:val="0037114F"/>
    <w:rsid w:val="003A7650"/>
    <w:rsid w:val="003E07D3"/>
    <w:rsid w:val="0044296D"/>
    <w:rsid w:val="00460622"/>
    <w:rsid w:val="0046454D"/>
    <w:rsid w:val="00475B7E"/>
    <w:rsid w:val="004C6E2E"/>
    <w:rsid w:val="004D0265"/>
    <w:rsid w:val="004E3DC2"/>
    <w:rsid w:val="004F3B44"/>
    <w:rsid w:val="0053350E"/>
    <w:rsid w:val="005368F3"/>
    <w:rsid w:val="00574025"/>
    <w:rsid w:val="00574520"/>
    <w:rsid w:val="00575110"/>
    <w:rsid w:val="005934BA"/>
    <w:rsid w:val="005A36B9"/>
    <w:rsid w:val="005A5AC6"/>
    <w:rsid w:val="005A6320"/>
    <w:rsid w:val="005C4FF5"/>
    <w:rsid w:val="00664AF1"/>
    <w:rsid w:val="00671DB7"/>
    <w:rsid w:val="00684328"/>
    <w:rsid w:val="006B57EB"/>
    <w:rsid w:val="006D5258"/>
    <w:rsid w:val="006F0A1C"/>
    <w:rsid w:val="006F0C02"/>
    <w:rsid w:val="00702E41"/>
    <w:rsid w:val="0075401D"/>
    <w:rsid w:val="00761E46"/>
    <w:rsid w:val="00763DC5"/>
    <w:rsid w:val="00782673"/>
    <w:rsid w:val="00836EEE"/>
    <w:rsid w:val="008A7D78"/>
    <w:rsid w:val="008C15B3"/>
    <w:rsid w:val="008C21B7"/>
    <w:rsid w:val="008F3A6F"/>
    <w:rsid w:val="008F744E"/>
    <w:rsid w:val="009105D3"/>
    <w:rsid w:val="00956895"/>
    <w:rsid w:val="0096173A"/>
    <w:rsid w:val="0097335A"/>
    <w:rsid w:val="00976813"/>
    <w:rsid w:val="00986677"/>
    <w:rsid w:val="00994EE1"/>
    <w:rsid w:val="009B1DC3"/>
    <w:rsid w:val="009B7161"/>
    <w:rsid w:val="009C63FD"/>
    <w:rsid w:val="009D32DC"/>
    <w:rsid w:val="009D3425"/>
    <w:rsid w:val="009D5518"/>
    <w:rsid w:val="009E2F6F"/>
    <w:rsid w:val="00A413AE"/>
    <w:rsid w:val="00A4762B"/>
    <w:rsid w:val="00A554F4"/>
    <w:rsid w:val="00A563D3"/>
    <w:rsid w:val="00A5683E"/>
    <w:rsid w:val="00A60A98"/>
    <w:rsid w:val="00A614DB"/>
    <w:rsid w:val="00A905FB"/>
    <w:rsid w:val="00AB5691"/>
    <w:rsid w:val="00AF49D9"/>
    <w:rsid w:val="00B009A9"/>
    <w:rsid w:val="00B11EF6"/>
    <w:rsid w:val="00B16359"/>
    <w:rsid w:val="00B367EE"/>
    <w:rsid w:val="00B41D57"/>
    <w:rsid w:val="00BA43AB"/>
    <w:rsid w:val="00BD7FE1"/>
    <w:rsid w:val="00C361A3"/>
    <w:rsid w:val="00C54A3F"/>
    <w:rsid w:val="00C753F5"/>
    <w:rsid w:val="00C92041"/>
    <w:rsid w:val="00C96EEF"/>
    <w:rsid w:val="00CA5CBF"/>
    <w:rsid w:val="00CD7F9A"/>
    <w:rsid w:val="00CE0421"/>
    <w:rsid w:val="00D4362E"/>
    <w:rsid w:val="00D61992"/>
    <w:rsid w:val="00D6275F"/>
    <w:rsid w:val="00D66B70"/>
    <w:rsid w:val="00D76B2B"/>
    <w:rsid w:val="00DA242E"/>
    <w:rsid w:val="00ED0A18"/>
    <w:rsid w:val="00F226B0"/>
    <w:rsid w:val="00F432E1"/>
    <w:rsid w:val="00F577D9"/>
    <w:rsid w:val="00F72672"/>
    <w:rsid w:val="00F75FFE"/>
    <w:rsid w:val="00F85CD1"/>
    <w:rsid w:val="00F93685"/>
    <w:rsid w:val="00FB631C"/>
    <w:rsid w:val="00FB7B27"/>
    <w:rsid w:val="00F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0974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437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99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753F5"/>
  </w:style>
  <w:style w:type="character" w:customStyle="1" w:styleId="UnresolvedMention1">
    <w:name w:val="Unresolved Mention1"/>
    <w:basedOn w:val="DefaultParagraphFont"/>
    <w:uiPriority w:val="99"/>
    <w:rsid w:val="006F0C02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1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C1B"/>
  </w:style>
  <w:style w:type="paragraph" w:styleId="Footer">
    <w:name w:val="footer"/>
    <w:basedOn w:val="Normal"/>
    <w:link w:val="FooterChar"/>
    <w:uiPriority w:val="99"/>
    <w:unhideWhenUsed/>
    <w:rsid w:val="0001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2018-10-24T18:36:00Z</dcterms:created>
  <dcterms:modified xsi:type="dcterms:W3CDTF">2018-10-24T18:37:00Z</dcterms:modified>
</cp:coreProperties>
</file>