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DC9" w:rsidRPr="00280DC9" w:rsidRDefault="00280DC9" w:rsidP="00280DC9">
      <w:pPr>
        <w:spacing w:after="0" w:line="480" w:lineRule="auto"/>
        <w:rPr>
          <w:rFonts w:ascii="Times New Roman" w:hAnsi="Times New Roman" w:cs="Times New Roman"/>
          <w:b/>
        </w:rPr>
      </w:pPr>
      <w:r w:rsidRPr="00280DC9">
        <w:rPr>
          <w:rFonts w:ascii="Times New Roman" w:hAnsi="Times New Roman" w:cs="Times New Roman"/>
          <w:b/>
          <w:bCs/>
          <w:iCs/>
        </w:rPr>
        <w:t xml:space="preserve">Supplementary </w:t>
      </w:r>
      <w:r w:rsidRPr="00280DC9">
        <w:rPr>
          <w:rFonts w:ascii="Times New Roman" w:hAnsi="Times New Roman" w:cs="Times New Roman"/>
          <w:b/>
        </w:rPr>
        <w:t>Methods</w:t>
      </w:r>
    </w:p>
    <w:p w:rsidR="00280DC9" w:rsidRPr="00280DC9" w:rsidRDefault="00280DC9" w:rsidP="00280DC9">
      <w:pPr>
        <w:spacing w:after="0" w:line="480" w:lineRule="auto"/>
        <w:rPr>
          <w:rFonts w:ascii="Times New Roman" w:hAnsi="Times New Roman" w:cs="Times New Roman"/>
          <w:b/>
          <w:bCs/>
          <w:iCs/>
        </w:rPr>
      </w:pPr>
      <w:r w:rsidRPr="00280DC9">
        <w:rPr>
          <w:rFonts w:ascii="Times New Roman" w:hAnsi="Times New Roman" w:cs="Times New Roman"/>
          <w:b/>
        </w:rPr>
        <w:t>Sample collection, study design, and data quality</w:t>
      </w:r>
      <w:r w:rsidRPr="00280DC9">
        <w:rPr>
          <w:rFonts w:ascii="Times New Roman" w:hAnsi="Times New Roman" w:cs="Times New Roman"/>
          <w:b/>
          <w:bCs/>
          <w:iCs/>
        </w:rPr>
        <w:t xml:space="preserve"> control</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 xml:space="preserve">In our discovery phase, deep re-sequencing was performed for the </w:t>
      </w:r>
      <w:proofErr w:type="spellStart"/>
      <w:r w:rsidRPr="00280DC9">
        <w:rPr>
          <w:rFonts w:ascii="Times New Roman" w:hAnsi="Times New Roman" w:cs="Times New Roman"/>
        </w:rPr>
        <w:t>exonic</w:t>
      </w:r>
      <w:proofErr w:type="spellEnd"/>
      <w:r w:rsidRPr="00280DC9">
        <w:rPr>
          <w:rFonts w:ascii="Times New Roman" w:hAnsi="Times New Roman" w:cs="Times New Roman"/>
        </w:rPr>
        <w:t xml:space="preserve"> and flanking </w:t>
      </w:r>
      <w:proofErr w:type="spellStart"/>
      <w:r w:rsidRPr="00280DC9">
        <w:rPr>
          <w:rFonts w:ascii="Times New Roman" w:hAnsi="Times New Roman" w:cs="Times New Roman"/>
        </w:rPr>
        <w:t>intronic</w:t>
      </w:r>
      <w:proofErr w:type="spellEnd"/>
      <w:r w:rsidRPr="00280DC9">
        <w:rPr>
          <w:rFonts w:ascii="Times New Roman" w:hAnsi="Times New Roman" w:cs="Times New Roman"/>
        </w:rPr>
        <w:t xml:space="preserve"> sequence of </w:t>
      </w:r>
      <w:r w:rsidRPr="00280DC9">
        <w:rPr>
          <w:rFonts w:ascii="Times New Roman" w:hAnsi="Times New Roman" w:cs="Times New Roman"/>
          <w:i/>
        </w:rPr>
        <w:t>TREM2</w:t>
      </w:r>
      <w:r w:rsidRPr="00280DC9">
        <w:rPr>
          <w:rFonts w:ascii="Times New Roman" w:hAnsi="Times New Roman" w:cs="Times New Roman"/>
        </w:rPr>
        <w:t xml:space="preserve"> in 329 AA subjects from WUSM (202 LOAD and 136 controls) and 179 LOAD cases from Mayo. Additionally, 334 controls from Mayo underwent Sanger sequencing for </w:t>
      </w:r>
      <w:r w:rsidRPr="00280DC9">
        <w:rPr>
          <w:rFonts w:ascii="Times New Roman" w:hAnsi="Times New Roman" w:cs="Times New Roman"/>
          <w:i/>
        </w:rPr>
        <w:t>TREM2</w:t>
      </w:r>
      <w:r w:rsidRPr="00280DC9">
        <w:rPr>
          <w:rFonts w:ascii="Times New Roman" w:hAnsi="Times New Roman" w:cs="Times New Roman"/>
        </w:rPr>
        <w:t xml:space="preserve"> exon 2 </w:t>
      </w:r>
      <w:proofErr w:type="gramStart"/>
      <w:r w:rsidRPr="00280DC9">
        <w:rPr>
          <w:rFonts w:ascii="Times New Roman" w:hAnsi="Times New Roman" w:cs="Times New Roman"/>
        </w:rPr>
        <w:t>region</w:t>
      </w:r>
      <w:proofErr w:type="gramEnd"/>
      <w:r w:rsidRPr="00280DC9">
        <w:rPr>
          <w:rFonts w:ascii="Times New Roman" w:hAnsi="Times New Roman" w:cs="Times New Roman"/>
        </w:rPr>
        <w:t xml:space="preserve">. To validate called variants, we then performed direct genotyping in all sequenced individuals totaling 338 subjects from WUSM and 513 from Mayo. We selected six potentially functional </w:t>
      </w:r>
      <w:r w:rsidRPr="00280DC9">
        <w:rPr>
          <w:rFonts w:ascii="Times New Roman" w:hAnsi="Times New Roman" w:cs="Times New Roman"/>
          <w:i/>
        </w:rPr>
        <w:t>TREM2</w:t>
      </w:r>
      <w:r w:rsidRPr="00280DC9">
        <w:rPr>
          <w:rFonts w:ascii="Times New Roman" w:hAnsi="Times New Roman" w:cs="Times New Roman"/>
        </w:rPr>
        <w:t xml:space="preserve"> variants (p.R47H, p.R62H, p.D87N, p.E151K, p.W191X, and p.L211P) for follow-up genotyping in samples from Indiana, WHICAP, and Emory. These six variants were all non-synonymous changes that were observed at least once in one of the sequenced cohorts from WUSM and Mayo. Detailed rationale for their selection is provided in the Results. </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Stringent quality control (QC) filters were adopted to exclude individuals from final analyses. An individual was excluded if he/she met either of the following criteria: (1) age at onset or age at last assessment is below 60 years, (2) more than one missing genotype out of the six selected variants. After QC, a total of 3 393 individuals (338 from WUSM, 513 from Mayo, 1,321 from Indiana, 1,024 from WHICAP, and 197 from Emory) were included in the final analyses (</w:t>
      </w:r>
      <w:r w:rsidRPr="00280DC9">
        <w:rPr>
          <w:rFonts w:ascii="Times New Roman" w:hAnsi="Times New Roman" w:cs="Times New Roman"/>
          <w:b/>
        </w:rPr>
        <w:t>Table 1</w:t>
      </w:r>
      <w:r w:rsidRPr="00280DC9">
        <w:rPr>
          <w:rFonts w:ascii="Times New Roman" w:hAnsi="Times New Roman" w:cs="Times New Roman"/>
        </w:rPr>
        <w:t>).</w:t>
      </w:r>
    </w:p>
    <w:p w:rsidR="00280DC9" w:rsidRPr="00280DC9" w:rsidRDefault="00280DC9" w:rsidP="00280DC9">
      <w:pPr>
        <w:tabs>
          <w:tab w:val="left" w:pos="3060"/>
        </w:tabs>
        <w:spacing w:after="0" w:line="480" w:lineRule="auto"/>
        <w:jc w:val="both"/>
        <w:rPr>
          <w:rFonts w:ascii="Times New Roman" w:hAnsi="Times New Roman" w:cs="Times New Roman"/>
          <w:b/>
        </w:rPr>
      </w:pPr>
      <w:r w:rsidRPr="00280DC9">
        <w:rPr>
          <w:rFonts w:ascii="Times New Roman" w:hAnsi="Times New Roman" w:cs="Times New Roman"/>
          <w:b/>
        </w:rPr>
        <w:t>Washington University Knight-ADRC Cohort:</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 xml:space="preserve">These samples were collected at the Knight-ADRC at Washington University and were evaluated by the Clinical Core of the Knight-ADRC. LOAD cases received a clinical diagnosis of AD dementia in accordance with National Institute of Neurological and Communication Disorders and Stroke-Alzheimer's Disease and Related Disorders Association (NINCDS-ADRDA) criteria </w:t>
      </w:r>
      <w:r w:rsidRPr="00280DC9">
        <w:rPr>
          <w:rFonts w:ascii="Times New Roman" w:hAnsi="Times New Roman" w:cs="Times New Roman"/>
        </w:rPr>
        <w:fldChar w:fldCharType="begin"/>
      </w:r>
      <w:r w:rsidRPr="00280DC9">
        <w:rPr>
          <w:rFonts w:ascii="Times New Roman" w:hAnsi="Times New Roman" w:cs="Times New Roman"/>
        </w:rPr>
        <w:instrText xml:space="preserve"> ADDIN EN.CITE &lt;EndNote&gt;&lt;Cite&gt;&lt;Author&gt;McKhann&lt;/Author&gt;&lt;Year&gt;1984&lt;/Year&gt;&lt;RecNum&gt;26&lt;/RecNum&gt;&lt;DisplayText&gt;[1]&lt;/DisplayText&gt;&lt;record&gt;&lt;rec-number&gt;26&lt;/rec-number&gt;&lt;foreign-keys&gt;&lt;key app="EN" db-id="ewr5pdwsyd50seevfr0prravatta59erfvt5"&gt;26&lt;/key&gt;&lt;/foreign-keys&gt;&lt;ref-type name="Journal Article"&gt;17&lt;/ref-type&gt;&lt;contributors&gt;&lt;authors&gt;&lt;author&gt;McKhann, G.&lt;/author&gt;&lt;author&gt;Drachman, D.&lt;/author&gt;&lt;author&gt;Folstein, M.&lt;/author&gt;&lt;author&gt;Katzman, R.&lt;/author&gt;&lt;author&gt;Price, D.&lt;/author&gt;&lt;author&gt;Stadlan, E. M.&lt;/author&gt;&lt;/authors&gt;&lt;/contributors&gt;&lt;titles&gt;&lt;title&gt;Clinical diagnosis of Alzheimer&amp;apos;s disease: report of the NINCDS-ADRDA Work Group under the auspices of Department of Health and Human Services Task Force on Alzheimer&amp;apos;s Disease&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939-44&lt;/pages&gt;&lt;volume&gt;34&lt;/volume&gt;&lt;number&gt;7&lt;/number&gt;&lt;edition&gt;1984/07/01&lt;/edition&gt;&lt;keywords&gt;&lt;keyword&gt;Alzheimer Disease/*diagnosis/psychology/radiography/radionuclide imaging&lt;/keyword&gt;&lt;keyword&gt;Humans&lt;/keyword&gt;&lt;keyword&gt;Psychological Tests&lt;/keyword&gt;&lt;keyword&gt;Tomography, Emission-Computed&lt;/keyword&gt;&lt;keyword&gt;Tomography, X-Ray Computed&lt;/keyword&gt;&lt;keyword&gt;United States&lt;/keyword&gt;&lt;keyword&gt;United States Dept. of Health and Human Services&lt;/keyword&gt;&lt;/keywords&gt;&lt;dates&gt;&lt;year&gt;1984&lt;/year&gt;&lt;pub-dates&gt;&lt;date&gt;Jul&lt;/date&gt;&lt;/pub-dates&gt;&lt;/dates&gt;&lt;isbn&gt;0028-3878 (Print)&amp;#xD;0028-3878 (Linking)&lt;/isbn&gt;&lt;accession-num&gt;6610841&lt;/accession-num&gt;&lt;work-type&gt;Guideline&amp;#xD;Practice Guideline&lt;/work-type&gt;&lt;urls&gt;&lt;related-urls&gt;&lt;url&gt;http://www.ncbi.nlm.nih.gov/pubmed/6610841&lt;/url&gt;&lt;/related-urls&gt;&lt;/urls&gt;&lt;language&gt;eng&lt;/language&gt;&lt;/record&gt;&lt;/Cite&gt;&lt;/EndNote&gt;</w:instrText>
      </w:r>
      <w:r w:rsidRPr="00280DC9">
        <w:rPr>
          <w:rFonts w:ascii="Times New Roman" w:hAnsi="Times New Roman" w:cs="Times New Roman"/>
        </w:rPr>
        <w:fldChar w:fldCharType="separate"/>
      </w:r>
      <w:r w:rsidRPr="00280DC9">
        <w:rPr>
          <w:rFonts w:ascii="Times New Roman" w:hAnsi="Times New Roman" w:cs="Times New Roman"/>
          <w:noProof/>
        </w:rPr>
        <w:t>[</w:t>
      </w:r>
      <w:hyperlink w:anchor="_ENREF_1" w:tooltip="McKhann, 1984 #26" w:history="1">
        <w:r w:rsidR="00D137E3" w:rsidRPr="00280DC9">
          <w:rPr>
            <w:rFonts w:ascii="Times New Roman" w:hAnsi="Times New Roman" w:cs="Times New Roman"/>
            <w:noProof/>
          </w:rPr>
          <w:t>1</w:t>
        </w:r>
      </w:hyperlink>
      <w:r w:rsidRPr="00280DC9">
        <w:rPr>
          <w:rFonts w:ascii="Times New Roman" w:hAnsi="Times New Roman" w:cs="Times New Roman"/>
          <w:noProof/>
        </w:rPr>
        <w:t>]</w:t>
      </w:r>
      <w:r w:rsidRPr="00280DC9">
        <w:rPr>
          <w:rFonts w:ascii="Times New Roman" w:hAnsi="Times New Roman" w:cs="Times New Roman"/>
        </w:rPr>
        <w:fldChar w:fldCharType="end"/>
      </w:r>
      <w:r w:rsidRPr="00280DC9">
        <w:rPr>
          <w:rFonts w:ascii="Times New Roman" w:hAnsi="Times New Roman" w:cs="Times New Roman"/>
        </w:rPr>
        <w:t xml:space="preserve">, and dementia severity was determined with the Clinical Dementia Rating (CDR) </w:t>
      </w:r>
      <w:r w:rsidRPr="00280DC9">
        <w:rPr>
          <w:rFonts w:ascii="Times New Roman" w:hAnsi="Times New Roman" w:cs="Times New Roman"/>
        </w:rPr>
        <w:fldChar w:fldCharType="begin">
          <w:fldData xml:space="preserve">PEVuZE5vdGU+PENpdGU+PEF1dGhvcj5Nb3JyaXM8L0F1dGhvcj48WWVhcj4xOTkzPC9ZZWFyPjxS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</w:fldData>
        </w:fldChar>
      </w:r>
      <w:r w:rsidRPr="00280DC9">
        <w:rPr>
          <w:rFonts w:ascii="Times New Roman" w:hAnsi="Times New Roman" w:cs="Times New Roman"/>
        </w:rPr>
        <w:instrText xml:space="preserve"> ADDIN EN.CITE </w:instrText>
      </w:r>
      <w:r w:rsidRPr="00280DC9">
        <w:rPr>
          <w:rFonts w:ascii="Times New Roman" w:hAnsi="Times New Roman" w:cs="Times New Roman"/>
        </w:rPr>
        <w:fldChar w:fldCharType="begin">
          <w:fldData xml:space="preserve">PEVuZE5vdGU+PENpdGU+PEF1dGhvcj5Nb3JyaXM8L0F1dGhvcj48WWVhcj4xOTkzPC9ZZWFyPjxS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</w:fldData>
        </w:fldChar>
      </w:r>
      <w:r w:rsidRPr="00280DC9">
        <w:rPr>
          <w:rFonts w:ascii="Times New Roman" w:hAnsi="Times New Roman" w:cs="Times New Roman"/>
        </w:rPr>
        <w:instrText xml:space="preserve"> ADDIN EN.CITE.DATA </w:instrText>
      </w:r>
      <w:r w:rsidRPr="00280DC9">
        <w:rPr>
          <w:rFonts w:ascii="Times New Roman" w:hAnsi="Times New Roman" w:cs="Times New Roman"/>
        </w:rPr>
      </w:r>
      <w:r w:rsidRPr="00280DC9">
        <w:rPr>
          <w:rFonts w:ascii="Times New Roman" w:hAnsi="Times New Roman" w:cs="Times New Roman"/>
        </w:rPr>
        <w:fldChar w:fldCharType="end"/>
      </w:r>
      <w:r w:rsidRPr="00280DC9">
        <w:rPr>
          <w:rFonts w:ascii="Times New Roman" w:hAnsi="Times New Roman" w:cs="Times New Roman"/>
        </w:rPr>
      </w:r>
      <w:r w:rsidRPr="00280DC9">
        <w:rPr>
          <w:rFonts w:ascii="Times New Roman" w:hAnsi="Times New Roman" w:cs="Times New Roman"/>
        </w:rPr>
        <w:fldChar w:fldCharType="separate"/>
      </w:r>
      <w:r w:rsidRPr="00280DC9">
        <w:rPr>
          <w:rFonts w:ascii="Times New Roman" w:hAnsi="Times New Roman" w:cs="Times New Roman"/>
          <w:noProof/>
        </w:rPr>
        <w:t>[</w:t>
      </w:r>
      <w:hyperlink w:anchor="_ENREF_2" w:tooltip="Morris, 1993 #27" w:history="1">
        <w:r w:rsidR="00D137E3" w:rsidRPr="00280DC9">
          <w:rPr>
            <w:rFonts w:ascii="Times New Roman" w:hAnsi="Times New Roman" w:cs="Times New Roman"/>
            <w:noProof/>
          </w:rPr>
          <w:t>2</w:t>
        </w:r>
      </w:hyperlink>
      <w:r w:rsidRPr="00280DC9">
        <w:rPr>
          <w:rFonts w:ascii="Times New Roman" w:hAnsi="Times New Roman" w:cs="Times New Roman"/>
          <w:noProof/>
        </w:rPr>
        <w:t>]</w:t>
      </w:r>
      <w:r w:rsidRPr="00280DC9">
        <w:rPr>
          <w:rFonts w:ascii="Times New Roman" w:hAnsi="Times New Roman" w:cs="Times New Roman"/>
        </w:rPr>
        <w:fldChar w:fldCharType="end"/>
      </w:r>
      <w:hyperlink w:anchor="_ENREF_1" w:tooltip="Morris, 1993 #1303" w:history="1"/>
      <w:r w:rsidRPr="00280DC9">
        <w:rPr>
          <w:rFonts w:ascii="Times New Roman" w:hAnsi="Times New Roman" w:cs="Times New Roman"/>
        </w:rPr>
        <w:t xml:space="preserve">, with higher scores being associated with more severe cognitive decline. Controls underwent the same assessment and were cognitively normal. The Knight-ADRC samples were recruited without enrichment based on family history. </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lastRenderedPageBreak/>
        <w:t>The Institutional Review Board (IRB) at the Washington University School of Medicine in Saint Louis approved the study. A written informed consent was obtained from participants and their family members by the Clinical Core of the Charles F. and Joanne Knight Alzheimer’s Disease Research Center (Knight-ADRC). The approval number for the Knight-ADRC Genetics Core family studies is 93-0006.</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 xml:space="preserve">Targeted next-generation sequencing of pooled-DNA was performed for each </w:t>
      </w:r>
      <w:proofErr w:type="spellStart"/>
      <w:r w:rsidRPr="00280DC9">
        <w:rPr>
          <w:rFonts w:ascii="Times New Roman" w:hAnsi="Times New Roman" w:cs="Times New Roman"/>
        </w:rPr>
        <w:t>exonic</w:t>
      </w:r>
      <w:proofErr w:type="spellEnd"/>
      <w:r w:rsidRPr="00280DC9">
        <w:rPr>
          <w:rFonts w:ascii="Times New Roman" w:hAnsi="Times New Roman" w:cs="Times New Roman"/>
        </w:rPr>
        <w:t xml:space="preserve"> and flanking sequence in </w:t>
      </w:r>
      <w:r w:rsidRPr="00280DC9">
        <w:rPr>
          <w:rFonts w:ascii="Times New Roman" w:hAnsi="Times New Roman" w:cs="Times New Roman"/>
          <w:i/>
        </w:rPr>
        <w:t>TREM2</w:t>
      </w:r>
      <w:r w:rsidRPr="00280DC9">
        <w:rPr>
          <w:rFonts w:ascii="Times New Roman" w:hAnsi="Times New Roman" w:cs="Times New Roman"/>
        </w:rPr>
        <w:t xml:space="preserve"> in 150 LOAD cases and 93 cognitively normal controls of AA descent (</w:t>
      </w:r>
      <w:r w:rsidRPr="00280DC9">
        <w:rPr>
          <w:rFonts w:ascii="Times New Roman" w:hAnsi="Times New Roman" w:cs="Times New Roman"/>
          <w:b/>
        </w:rPr>
        <w:t>Table S1</w:t>
      </w:r>
      <w:r w:rsidRPr="00280DC9">
        <w:rPr>
          <w:rFonts w:ascii="Times New Roman" w:hAnsi="Times New Roman" w:cs="Times New Roman"/>
        </w:rPr>
        <w:t xml:space="preserve">) as described previously </w:t>
      </w:r>
      <w:r w:rsidRPr="00280DC9">
        <w:rPr>
          <w:rFonts w:ascii="Times New Roman" w:hAnsi="Times New Roman" w:cs="Times New Roman"/>
        </w:rPr>
        <w:fldChar w:fldCharType="begin">
          <w:fldData xml:space="preserve">PEVuZE5vdGU+PENpdGU+PEF1dGhvcj5KaW48L0F1dGhvcj48WWVhcj4yMDE0PC9ZZWFyPjxSZWNO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</w:fldData>
        </w:fldChar>
      </w:r>
      <w:r w:rsidRPr="00280DC9">
        <w:rPr>
          <w:rFonts w:ascii="Times New Roman" w:hAnsi="Times New Roman" w:cs="Times New Roman"/>
        </w:rPr>
        <w:instrText xml:space="preserve"> ADDIN EN.CITE </w:instrText>
      </w:r>
      <w:r w:rsidRPr="00280DC9">
        <w:rPr>
          <w:rFonts w:ascii="Times New Roman" w:hAnsi="Times New Roman" w:cs="Times New Roman"/>
        </w:rPr>
        <w:fldChar w:fldCharType="begin">
          <w:fldData xml:space="preserve">PEVuZE5vdGU+PENpdGU+PEF1dGhvcj5KaW48L0F1dGhvcj48WWVhcj4yMDE0PC9ZZWFyPjxSZWNO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</w:fldData>
        </w:fldChar>
      </w:r>
      <w:r w:rsidRPr="00280DC9">
        <w:rPr>
          <w:rFonts w:ascii="Times New Roman" w:hAnsi="Times New Roman" w:cs="Times New Roman"/>
        </w:rPr>
        <w:instrText xml:space="preserve"> ADDIN EN.CITE.DATA </w:instrText>
      </w:r>
      <w:r w:rsidRPr="00280DC9">
        <w:rPr>
          <w:rFonts w:ascii="Times New Roman" w:hAnsi="Times New Roman" w:cs="Times New Roman"/>
        </w:rPr>
      </w:r>
      <w:r w:rsidRPr="00280DC9">
        <w:rPr>
          <w:rFonts w:ascii="Times New Roman" w:hAnsi="Times New Roman" w:cs="Times New Roman"/>
        </w:rPr>
        <w:fldChar w:fldCharType="end"/>
      </w:r>
      <w:r w:rsidRPr="00280DC9">
        <w:rPr>
          <w:rFonts w:ascii="Times New Roman" w:hAnsi="Times New Roman" w:cs="Times New Roman"/>
        </w:rPr>
      </w:r>
      <w:r w:rsidRPr="00280DC9">
        <w:rPr>
          <w:rFonts w:ascii="Times New Roman" w:hAnsi="Times New Roman" w:cs="Times New Roman"/>
        </w:rPr>
        <w:fldChar w:fldCharType="separate"/>
      </w:r>
      <w:r w:rsidRPr="00280DC9">
        <w:rPr>
          <w:rFonts w:ascii="Times New Roman" w:hAnsi="Times New Roman" w:cs="Times New Roman"/>
          <w:noProof/>
        </w:rPr>
        <w:t>[</w:t>
      </w:r>
      <w:hyperlink w:anchor="_ENREF_3" w:tooltip="Jin, 2014 #24" w:history="1">
        <w:r w:rsidR="00D137E3" w:rsidRPr="00280DC9">
          <w:rPr>
            <w:rFonts w:ascii="Times New Roman" w:hAnsi="Times New Roman" w:cs="Times New Roman"/>
            <w:noProof/>
          </w:rPr>
          <w:t>3-6</w:t>
        </w:r>
      </w:hyperlink>
      <w:r w:rsidRPr="00280DC9">
        <w:rPr>
          <w:rFonts w:ascii="Times New Roman" w:hAnsi="Times New Roman" w:cs="Times New Roman"/>
          <w:noProof/>
        </w:rPr>
        <w:t>]</w:t>
      </w:r>
      <w:r w:rsidRPr="00280DC9">
        <w:rPr>
          <w:rFonts w:ascii="Times New Roman" w:hAnsi="Times New Roman" w:cs="Times New Roman"/>
        </w:rPr>
        <w:fldChar w:fldCharType="end"/>
      </w:r>
      <w:r w:rsidRPr="00280DC9">
        <w:rPr>
          <w:rFonts w:ascii="Times New Roman" w:hAnsi="Times New Roman" w:cs="Times New Roman"/>
        </w:rPr>
        <w:t xml:space="preserve">. Direct genotyping was performed in all sequenced individuals using either </w:t>
      </w:r>
      <w:proofErr w:type="spellStart"/>
      <w:r w:rsidRPr="00280DC9">
        <w:rPr>
          <w:rFonts w:ascii="Times New Roman" w:hAnsi="Times New Roman" w:cs="Times New Roman"/>
        </w:rPr>
        <w:t>Sequenom</w:t>
      </w:r>
      <w:proofErr w:type="spellEnd"/>
      <w:r w:rsidRPr="00280DC9">
        <w:rPr>
          <w:rFonts w:ascii="Times New Roman" w:hAnsi="Times New Roman" w:cs="Times New Roman"/>
        </w:rPr>
        <w:t xml:space="preserve"> </w:t>
      </w:r>
      <w:proofErr w:type="spellStart"/>
      <w:r w:rsidRPr="00280DC9">
        <w:rPr>
          <w:rFonts w:ascii="Times New Roman" w:hAnsi="Times New Roman" w:cs="Times New Roman"/>
        </w:rPr>
        <w:t>iPLEX</w:t>
      </w:r>
      <w:proofErr w:type="spellEnd"/>
      <w:r w:rsidRPr="00280DC9">
        <w:rPr>
          <w:rFonts w:ascii="Times New Roman" w:hAnsi="Times New Roman" w:cs="Times New Roman"/>
        </w:rPr>
        <w:t xml:space="preserve"> or </w:t>
      </w:r>
      <w:proofErr w:type="spellStart"/>
      <w:r w:rsidRPr="00280DC9">
        <w:rPr>
          <w:rFonts w:ascii="Times New Roman" w:hAnsi="Times New Roman" w:cs="Times New Roman"/>
        </w:rPr>
        <w:t>KASPar</w:t>
      </w:r>
      <w:proofErr w:type="spellEnd"/>
      <w:r w:rsidRPr="00280DC9">
        <w:rPr>
          <w:rFonts w:ascii="Times New Roman" w:hAnsi="Times New Roman" w:cs="Times New Roman"/>
        </w:rPr>
        <w:t xml:space="preserve"> genotyping systems.</w:t>
      </w:r>
    </w:p>
    <w:p w:rsidR="00280DC9" w:rsidRPr="00280DC9" w:rsidRDefault="00280DC9" w:rsidP="00280DC9">
      <w:pPr>
        <w:tabs>
          <w:tab w:val="left" w:pos="3060"/>
        </w:tabs>
        <w:spacing w:after="0" w:line="480" w:lineRule="auto"/>
        <w:jc w:val="both"/>
        <w:rPr>
          <w:rFonts w:ascii="Times New Roman" w:hAnsi="Times New Roman" w:cs="Times New Roman"/>
          <w:b/>
        </w:rPr>
      </w:pPr>
      <w:r w:rsidRPr="00280DC9">
        <w:rPr>
          <w:rFonts w:ascii="Times New Roman" w:hAnsi="Times New Roman" w:cs="Times New Roman"/>
          <w:b/>
        </w:rPr>
        <w:t>Washington University NIA-LOAD Cohort:</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 xml:space="preserve">All AD cases were diagnosed with dementia of the Alzheimer's type (DAT) using criteria equivalent to the </w:t>
      </w:r>
      <w:r w:rsidRPr="00280DC9">
        <w:rPr>
          <w:rFonts w:ascii="Times New Roman" w:hAnsi="Times New Roman" w:cs="Times New Roman"/>
          <w:shd w:val="clear" w:color="auto" w:fill="FFFFFF"/>
        </w:rPr>
        <w:t>NINCDS-ADRDA</w:t>
      </w:r>
      <w:r w:rsidRPr="00280DC9">
        <w:rPr>
          <w:rFonts w:ascii="Times New Roman" w:hAnsi="Times New Roman" w:cs="Times New Roman"/>
        </w:rPr>
        <w:t xml:space="preserve"> for probable AD. All NIA-LOAD AD cases have a family history of AD. </w:t>
      </w:r>
      <w:proofErr w:type="spellStart"/>
      <w:r w:rsidRPr="00280DC9">
        <w:rPr>
          <w:rFonts w:ascii="Times New Roman" w:hAnsi="Times New Roman" w:cs="Times New Roman"/>
        </w:rPr>
        <w:t>Probands</w:t>
      </w:r>
      <w:proofErr w:type="spellEnd"/>
      <w:r w:rsidRPr="00280DC9">
        <w:rPr>
          <w:rFonts w:ascii="Times New Roman" w:hAnsi="Times New Roman" w:cs="Times New Roman"/>
        </w:rPr>
        <w:t xml:space="preserve"> were required to have a diagnosis of definite or probable AD and a sibling with definite, probable or possible AD with a similar age at onset. A third biologically-related family member (first, second or third degree) was also recruited, regardless of cognitive status. For this study we used </w:t>
      </w:r>
      <w:r w:rsidRPr="00280DC9">
        <w:rPr>
          <w:rFonts w:ascii="Times New Roman" w:hAnsi="Times New Roman" w:cs="Times New Roman"/>
          <w:bCs/>
        </w:rPr>
        <w:t>one affected individual per family, selecting the youngest affected family member with the most definitive diagnosis (i.e. individuals with autopsy confirmation were chosen over those with clinical diagnosis only)</w:t>
      </w:r>
      <w:r w:rsidRPr="00280DC9">
        <w:rPr>
          <w:rFonts w:ascii="Times New Roman" w:hAnsi="Times New Roman" w:cs="Times New Roman"/>
        </w:rPr>
        <w:t xml:space="preserve">. Unrelated controls were cognitively normal and had no family history of dementia. </w:t>
      </w:r>
    </w:p>
    <w:p w:rsidR="00280DC9" w:rsidRPr="00280DC9" w:rsidRDefault="00280DC9" w:rsidP="00280DC9">
      <w:pPr>
        <w:tabs>
          <w:tab w:val="left" w:pos="720"/>
        </w:tabs>
        <w:spacing w:after="240" w:line="480" w:lineRule="auto"/>
        <w:jc w:val="both"/>
        <w:rPr>
          <w:rFonts w:ascii="Times New Roman" w:hAnsi="Times New Roman" w:cs="Times New Roman"/>
        </w:rPr>
      </w:pPr>
      <w:r w:rsidRPr="00280DC9">
        <w:rPr>
          <w:rFonts w:ascii="Times New Roman" w:hAnsi="Times New Roman" w:cs="Times New Roman"/>
        </w:rPr>
        <w:t xml:space="preserve">Written informed consent was obtained from all participants, and the study was approved by local IRB committees. </w:t>
      </w:r>
    </w:p>
    <w:p w:rsidR="00280DC9" w:rsidRPr="00280DC9" w:rsidRDefault="00280DC9" w:rsidP="00280DC9">
      <w:pPr>
        <w:tabs>
          <w:tab w:val="left" w:pos="720"/>
        </w:tabs>
        <w:spacing w:after="240" w:line="480" w:lineRule="auto"/>
        <w:jc w:val="both"/>
        <w:rPr>
          <w:rFonts w:ascii="Times New Roman" w:hAnsi="Times New Roman" w:cs="Times New Roman"/>
        </w:rPr>
      </w:pPr>
      <w:r w:rsidRPr="00280DC9">
        <w:rPr>
          <w:rFonts w:ascii="Times New Roman" w:hAnsi="Times New Roman" w:cs="Times New Roman"/>
        </w:rPr>
        <w:t>We performed pooled sequencing in this NIA-LOAD case-control series of AA descent, which included 52 AD cases and 43 healthy unrelated controls (</w:t>
      </w:r>
      <w:r w:rsidRPr="00280DC9">
        <w:rPr>
          <w:rFonts w:ascii="Times New Roman" w:hAnsi="Times New Roman" w:cs="Times New Roman"/>
          <w:b/>
        </w:rPr>
        <w:t>Table S2</w:t>
      </w:r>
      <w:r w:rsidRPr="00280DC9">
        <w:rPr>
          <w:rFonts w:ascii="Times New Roman" w:hAnsi="Times New Roman" w:cs="Times New Roman"/>
        </w:rPr>
        <w:t xml:space="preserve">). We used the </w:t>
      </w:r>
      <w:proofErr w:type="spellStart"/>
      <w:r w:rsidRPr="00280DC9">
        <w:rPr>
          <w:rFonts w:ascii="Times New Roman" w:hAnsi="Times New Roman" w:cs="Times New Roman"/>
        </w:rPr>
        <w:t>Sequenom</w:t>
      </w:r>
      <w:proofErr w:type="spellEnd"/>
      <w:r w:rsidRPr="00280DC9">
        <w:rPr>
          <w:rFonts w:ascii="Times New Roman" w:hAnsi="Times New Roman" w:cs="Times New Roman"/>
        </w:rPr>
        <w:t xml:space="preserve"> </w:t>
      </w:r>
      <w:proofErr w:type="spellStart"/>
      <w:r w:rsidRPr="00280DC9">
        <w:rPr>
          <w:rFonts w:ascii="Times New Roman" w:hAnsi="Times New Roman" w:cs="Times New Roman"/>
        </w:rPr>
        <w:t>iPLEX</w:t>
      </w:r>
      <w:proofErr w:type="spellEnd"/>
      <w:r w:rsidRPr="00280DC9">
        <w:rPr>
          <w:rFonts w:ascii="Times New Roman" w:hAnsi="Times New Roman" w:cs="Times New Roman"/>
        </w:rPr>
        <w:t xml:space="preserve"> or </w:t>
      </w:r>
      <w:proofErr w:type="spellStart"/>
      <w:r w:rsidRPr="00280DC9">
        <w:rPr>
          <w:rFonts w:ascii="Times New Roman" w:hAnsi="Times New Roman" w:cs="Times New Roman"/>
        </w:rPr>
        <w:t>KASPar</w:t>
      </w:r>
      <w:proofErr w:type="spellEnd"/>
      <w:r w:rsidRPr="00280DC9">
        <w:rPr>
          <w:rFonts w:ascii="Times New Roman" w:hAnsi="Times New Roman" w:cs="Times New Roman"/>
        </w:rPr>
        <w:t xml:space="preserve"> genotyping systems to confirm called variants. </w:t>
      </w:r>
    </w:p>
    <w:p w:rsidR="00280DC9" w:rsidRPr="00280DC9" w:rsidRDefault="00280DC9" w:rsidP="00280DC9">
      <w:pPr>
        <w:tabs>
          <w:tab w:val="left" w:pos="3060"/>
        </w:tabs>
        <w:spacing w:after="0" w:line="480" w:lineRule="auto"/>
        <w:jc w:val="both"/>
        <w:rPr>
          <w:rFonts w:ascii="Times New Roman" w:hAnsi="Times New Roman" w:cs="Times New Roman"/>
          <w:b/>
        </w:rPr>
      </w:pPr>
      <w:r w:rsidRPr="00280DC9">
        <w:rPr>
          <w:rFonts w:ascii="Times New Roman" w:hAnsi="Times New Roman" w:cs="Times New Roman"/>
          <w:b/>
        </w:rPr>
        <w:t>Mayo Clinic Cohort</w:t>
      </w:r>
    </w:p>
    <w:p w:rsidR="00280DC9" w:rsidRPr="00280DC9" w:rsidRDefault="00280DC9" w:rsidP="00280DC9">
      <w:pPr>
        <w:tabs>
          <w:tab w:val="left" w:pos="3060"/>
        </w:tabs>
        <w:spacing w:after="240" w:line="480" w:lineRule="auto"/>
        <w:jc w:val="both"/>
        <w:rPr>
          <w:rFonts w:ascii="Times New Roman" w:hAnsi="Times New Roman" w:cs="Times New Roman"/>
          <w:b/>
        </w:rPr>
      </w:pPr>
      <w:r w:rsidRPr="00280DC9">
        <w:rPr>
          <w:rFonts w:ascii="Times New Roman" w:hAnsi="Times New Roman" w:cs="Times New Roman"/>
        </w:rPr>
        <w:lastRenderedPageBreak/>
        <w:t xml:space="preserve">Subjects included in this cohort (179 LOADs vs. 334 controls) were self-described AAs, recruited at Mayo Clinic Jacksonville in Florida. All subjects were evaluated by a neurologist. Controls were cognitively normal at last visit with Clinical Dementia Rating scale (CDR) = 0, while cases had a diagnosis of possible or probable AD made according to NINCDS-ADRDA criteria </w:t>
      </w:r>
      <w:r w:rsidRPr="00280DC9">
        <w:rPr>
          <w:rFonts w:ascii="Times New Roman" w:hAnsi="Times New Roman" w:cs="Times New Roman"/>
        </w:rPr>
        <w:fldChar w:fldCharType="begin"/>
      </w:r>
      <w:r w:rsidRPr="00280DC9">
        <w:rPr>
          <w:rFonts w:ascii="Times New Roman" w:hAnsi="Times New Roman" w:cs="Times New Roman"/>
        </w:rPr>
        <w:instrText xml:space="preserve"> ADDIN EN.CITE &lt;EndNote&gt;&lt;Cite&gt;&lt;Author&gt;McKhann&lt;/Author&gt;&lt;Year&gt;1984&lt;/Year&gt;&lt;RecNum&gt;26&lt;/RecNum&gt;&lt;DisplayText&gt;[1]&lt;/DisplayText&gt;&lt;record&gt;&lt;rec-number&gt;26&lt;/rec-number&gt;&lt;foreign-keys&gt;&lt;key app="EN" db-id="ewr5pdwsyd50seevfr0prravatta59erfvt5"&gt;26&lt;/key&gt;&lt;/foreign-keys&gt;&lt;ref-type name="Journal Article"&gt;17&lt;/ref-type&gt;&lt;contributors&gt;&lt;authors&gt;&lt;author&gt;McKhann, G.&lt;/author&gt;&lt;author&gt;Drachman, D.&lt;/author&gt;&lt;author&gt;Folstein, M.&lt;/author&gt;&lt;author&gt;Katzman, R.&lt;/author&gt;&lt;author&gt;Price, D.&lt;/author&gt;&lt;author&gt;Stadlan, E. M.&lt;/author&gt;&lt;/authors&gt;&lt;/contributors&gt;&lt;titles&gt;&lt;title&gt;Clinical diagnosis of Alzheimer&amp;apos;s disease: report of the NINCDS-ADRDA Work Group under the auspices of Department of Health and Human Services Task Force on Alzheimer&amp;apos;s Disease&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939-44&lt;/pages&gt;&lt;volume&gt;34&lt;/volume&gt;&lt;number&gt;7&lt;/number&gt;&lt;edition&gt;1984/07/01&lt;/edition&gt;&lt;keywords&gt;&lt;keyword&gt;Alzheimer Disease/*diagnosis/psychology/radiography/radionuclide imaging&lt;/keyword&gt;&lt;keyword&gt;Humans&lt;/keyword&gt;&lt;keyword&gt;Psychological Tests&lt;/keyword&gt;&lt;keyword&gt;Tomography, Emission-Computed&lt;/keyword&gt;&lt;keyword&gt;Tomography, X-Ray Computed&lt;/keyword&gt;&lt;keyword&gt;United States&lt;/keyword&gt;&lt;keyword&gt;United States Dept. of Health and Human Services&lt;/keyword&gt;&lt;/keywords&gt;&lt;dates&gt;&lt;year&gt;1984&lt;/year&gt;&lt;pub-dates&gt;&lt;date&gt;Jul&lt;/date&gt;&lt;/pub-dates&gt;&lt;/dates&gt;&lt;isbn&gt;0028-3878 (Print)&amp;#xD;0028-3878 (Linking)&lt;/isbn&gt;&lt;accession-num&gt;6610841&lt;/accession-num&gt;&lt;work-type&gt;Guideline&amp;#xD;Practice Guideline&lt;/work-type&gt;&lt;urls&gt;&lt;related-urls&gt;&lt;url&gt;http://www.ncbi.nlm.nih.gov/pubmed/6610841&lt;/url&gt;&lt;/related-urls&gt;&lt;/urls&gt;&lt;language&gt;eng&lt;/language&gt;&lt;/record&gt;&lt;/Cite&gt;&lt;/EndNote&gt;</w:instrText>
      </w:r>
      <w:r w:rsidRPr="00280DC9">
        <w:rPr>
          <w:rFonts w:ascii="Times New Roman" w:hAnsi="Times New Roman" w:cs="Times New Roman"/>
        </w:rPr>
        <w:fldChar w:fldCharType="separate"/>
      </w:r>
      <w:r w:rsidRPr="00280DC9">
        <w:rPr>
          <w:rFonts w:ascii="Times New Roman" w:hAnsi="Times New Roman" w:cs="Times New Roman"/>
          <w:noProof/>
        </w:rPr>
        <w:t>[</w:t>
      </w:r>
      <w:hyperlink w:anchor="_ENREF_1" w:tooltip="McKhann, 1984 #26" w:history="1">
        <w:r w:rsidR="00D137E3" w:rsidRPr="00280DC9">
          <w:rPr>
            <w:rFonts w:ascii="Times New Roman" w:hAnsi="Times New Roman" w:cs="Times New Roman"/>
            <w:noProof/>
          </w:rPr>
          <w:t>1</w:t>
        </w:r>
      </w:hyperlink>
      <w:r w:rsidRPr="00280DC9">
        <w:rPr>
          <w:rFonts w:ascii="Times New Roman" w:hAnsi="Times New Roman" w:cs="Times New Roman"/>
          <w:noProof/>
        </w:rPr>
        <w:t>]</w:t>
      </w:r>
      <w:r w:rsidRPr="00280DC9">
        <w:rPr>
          <w:rFonts w:ascii="Times New Roman" w:hAnsi="Times New Roman" w:cs="Times New Roman"/>
        </w:rPr>
        <w:fldChar w:fldCharType="end"/>
      </w:r>
      <w:r w:rsidR="00980B24">
        <w:rPr>
          <w:rFonts w:ascii="Times New Roman" w:hAnsi="Times New Roman" w:cs="Times New Roman"/>
        </w:rPr>
        <w:t xml:space="preserve">. </w:t>
      </w:r>
      <w:r w:rsidRPr="00280DC9">
        <w:rPr>
          <w:rFonts w:ascii="Times New Roman" w:hAnsi="Times New Roman" w:cs="Times New Roman"/>
        </w:rPr>
        <w:t xml:space="preserve">Summary demographics for the Mayo Clinic African American LOAD case-control series are shown on </w:t>
      </w:r>
      <w:r w:rsidRPr="00280DC9">
        <w:rPr>
          <w:rFonts w:ascii="Times New Roman" w:hAnsi="Times New Roman" w:cs="Times New Roman"/>
          <w:b/>
        </w:rPr>
        <w:t>Table S3.</w:t>
      </w:r>
    </w:p>
    <w:p w:rsidR="00280DC9" w:rsidRPr="00280DC9" w:rsidRDefault="00280DC9" w:rsidP="00280DC9">
      <w:pPr>
        <w:tabs>
          <w:tab w:val="left" w:pos="720"/>
        </w:tabs>
        <w:spacing w:after="240" w:line="480" w:lineRule="auto"/>
        <w:jc w:val="both"/>
        <w:rPr>
          <w:rFonts w:ascii="Times New Roman" w:hAnsi="Times New Roman" w:cs="Times New Roman"/>
          <w:b/>
        </w:rPr>
      </w:pPr>
      <w:r w:rsidRPr="00280DC9">
        <w:rPr>
          <w:rFonts w:ascii="Times New Roman" w:hAnsi="Times New Roman" w:cs="Times New Roman"/>
        </w:rPr>
        <w:t>Informed consent was obtained from all study participants and this study was approved by the Mayo Clinic IRB.</w:t>
      </w:r>
    </w:p>
    <w:p w:rsidR="00280DC9" w:rsidRPr="00280DC9" w:rsidRDefault="00280DC9" w:rsidP="00280DC9">
      <w:pPr>
        <w:spacing w:after="240" w:line="480" w:lineRule="auto"/>
        <w:rPr>
          <w:rFonts w:ascii="Times New Roman" w:hAnsi="Times New Roman" w:cs="Times New Roman"/>
        </w:rPr>
      </w:pPr>
      <w:r w:rsidRPr="00280DC9">
        <w:rPr>
          <w:rFonts w:ascii="Times New Roman" w:hAnsi="Times New Roman" w:cs="Times New Roman"/>
        </w:rPr>
        <w:t xml:space="preserve">DNA extracted from blood of Mayo AA LOAD patients was used to identify </w:t>
      </w:r>
      <w:r w:rsidRPr="00280DC9">
        <w:rPr>
          <w:rFonts w:ascii="Times New Roman" w:hAnsi="Times New Roman" w:cs="Times New Roman"/>
          <w:i/>
        </w:rPr>
        <w:t>TREM2</w:t>
      </w:r>
      <w:r w:rsidRPr="00280DC9">
        <w:rPr>
          <w:rFonts w:ascii="Times New Roman" w:hAnsi="Times New Roman" w:cs="Times New Roman"/>
        </w:rPr>
        <w:t xml:space="preserve"> coding variants in exons </w:t>
      </w:r>
      <w:proofErr w:type="gramStart"/>
      <w:r w:rsidRPr="00280DC9">
        <w:rPr>
          <w:rFonts w:ascii="Times New Roman" w:hAnsi="Times New Roman" w:cs="Times New Roman"/>
        </w:rPr>
        <w:t>1-5,</w:t>
      </w:r>
      <w:proofErr w:type="gramEnd"/>
      <w:r w:rsidRPr="00280DC9">
        <w:rPr>
          <w:rFonts w:ascii="Times New Roman" w:hAnsi="Times New Roman" w:cs="Times New Roman"/>
        </w:rPr>
        <w:t xml:space="preserve"> and in controls in exon 2 only, via Sanger sequencing on an ABI 3730 automated sequencer (Applied </w:t>
      </w:r>
      <w:proofErr w:type="spellStart"/>
      <w:r w:rsidRPr="00280DC9">
        <w:rPr>
          <w:rFonts w:ascii="Times New Roman" w:hAnsi="Times New Roman" w:cs="Times New Roman"/>
        </w:rPr>
        <w:t>Biosystems</w:t>
      </w:r>
      <w:proofErr w:type="spellEnd"/>
      <w:r w:rsidRPr="00280DC9">
        <w:rPr>
          <w:rFonts w:ascii="Times New Roman" w:hAnsi="Times New Roman" w:cs="Times New Roman"/>
        </w:rPr>
        <w:t xml:space="preserve">, California, USA). Primer sequences are available upon request. The sequence data was analyzed with </w:t>
      </w:r>
      <w:proofErr w:type="spellStart"/>
      <w:r w:rsidRPr="00280DC9">
        <w:rPr>
          <w:rFonts w:ascii="Times New Roman" w:hAnsi="Times New Roman" w:cs="Times New Roman"/>
        </w:rPr>
        <w:t>Sequencher</w:t>
      </w:r>
      <w:proofErr w:type="spellEnd"/>
      <w:r w:rsidRPr="00280DC9">
        <w:rPr>
          <w:rFonts w:ascii="Times New Roman" w:hAnsi="Times New Roman" w:cs="Times New Roman"/>
        </w:rPr>
        <w:t xml:space="preserve">® 4.8 (Gene Codes Corporation, Michigan, USA) and compared to the published reference sequence for </w:t>
      </w:r>
      <w:r w:rsidRPr="00280DC9">
        <w:rPr>
          <w:rFonts w:ascii="Times New Roman" w:hAnsi="Times New Roman" w:cs="Times New Roman"/>
          <w:i/>
        </w:rPr>
        <w:t>TREM2</w:t>
      </w:r>
      <w:r w:rsidRPr="00280DC9">
        <w:rPr>
          <w:rFonts w:ascii="Times New Roman" w:hAnsi="Times New Roman" w:cs="Times New Roman"/>
        </w:rPr>
        <w:t xml:space="preserve"> transcripts (</w:t>
      </w:r>
      <w:proofErr w:type="spellStart"/>
      <w:r w:rsidRPr="00280DC9">
        <w:rPr>
          <w:rFonts w:ascii="Times New Roman" w:hAnsi="Times New Roman" w:cs="Times New Roman"/>
        </w:rPr>
        <w:t>Refseq</w:t>
      </w:r>
      <w:proofErr w:type="spellEnd"/>
      <w:r w:rsidRPr="00280DC9">
        <w:rPr>
          <w:rFonts w:ascii="Times New Roman" w:hAnsi="Times New Roman" w:cs="Times New Roman"/>
        </w:rPr>
        <w:t xml:space="preserve"> NM_018965 and NM_00127182, human genome assembly GRCh37). Genotyping was done using </w:t>
      </w:r>
      <w:proofErr w:type="spellStart"/>
      <w:r w:rsidRPr="00280DC9">
        <w:rPr>
          <w:rFonts w:ascii="Times New Roman" w:hAnsi="Times New Roman" w:cs="Times New Roman"/>
        </w:rPr>
        <w:t>TaqMan</w:t>
      </w:r>
      <w:proofErr w:type="spellEnd"/>
      <w:r w:rsidRPr="00280DC9">
        <w:rPr>
          <w:rFonts w:ascii="Times New Roman" w:hAnsi="Times New Roman" w:cs="Times New Roman"/>
        </w:rPr>
        <w:t xml:space="preserve">® SNP Genotyping Assays in an ABI PRISM® 7900HT Sequence Detection System with 384-Well Block Module from Applied </w:t>
      </w:r>
      <w:proofErr w:type="spellStart"/>
      <w:r w:rsidRPr="00280DC9">
        <w:rPr>
          <w:rFonts w:ascii="Times New Roman" w:hAnsi="Times New Roman" w:cs="Times New Roman"/>
        </w:rPr>
        <w:t>Biosystems</w:t>
      </w:r>
      <w:proofErr w:type="spellEnd"/>
      <w:r w:rsidRPr="00280DC9">
        <w:rPr>
          <w:rFonts w:ascii="Times New Roman" w:hAnsi="Times New Roman" w:cs="Times New Roman"/>
        </w:rPr>
        <w:t xml:space="preserve">, California, </w:t>
      </w:r>
      <w:proofErr w:type="gramStart"/>
      <w:r w:rsidRPr="00280DC9">
        <w:rPr>
          <w:rFonts w:ascii="Times New Roman" w:hAnsi="Times New Roman" w:cs="Times New Roman"/>
        </w:rPr>
        <w:t>USA</w:t>
      </w:r>
      <w:proofErr w:type="gramEnd"/>
      <w:r w:rsidRPr="00280DC9">
        <w:rPr>
          <w:rFonts w:ascii="Times New Roman" w:hAnsi="Times New Roman" w:cs="Times New Roman"/>
        </w:rPr>
        <w:t xml:space="preserve">. The genotype data was analyzed using the SDS software version 2.2.3 (Applied </w:t>
      </w:r>
      <w:proofErr w:type="spellStart"/>
      <w:r w:rsidRPr="00280DC9">
        <w:rPr>
          <w:rFonts w:ascii="Times New Roman" w:hAnsi="Times New Roman" w:cs="Times New Roman"/>
        </w:rPr>
        <w:t>Biosystems</w:t>
      </w:r>
      <w:proofErr w:type="spellEnd"/>
      <w:r w:rsidRPr="00280DC9">
        <w:rPr>
          <w:rFonts w:ascii="Times New Roman" w:hAnsi="Times New Roman" w:cs="Times New Roman"/>
        </w:rPr>
        <w:t xml:space="preserve">, California, </w:t>
      </w:r>
      <w:proofErr w:type="gramStart"/>
      <w:r w:rsidRPr="00280DC9">
        <w:rPr>
          <w:rFonts w:ascii="Times New Roman" w:hAnsi="Times New Roman" w:cs="Times New Roman"/>
        </w:rPr>
        <w:t>USA</w:t>
      </w:r>
      <w:proofErr w:type="gramEnd"/>
      <w:r w:rsidRPr="00280DC9">
        <w:rPr>
          <w:rFonts w:ascii="Times New Roman" w:hAnsi="Times New Roman" w:cs="Times New Roman"/>
        </w:rPr>
        <w:t xml:space="preserve">). Due to the presence of another variant within the </w:t>
      </w:r>
      <w:proofErr w:type="spellStart"/>
      <w:r w:rsidRPr="00280DC9">
        <w:rPr>
          <w:rFonts w:ascii="Times New Roman" w:hAnsi="Times New Roman" w:cs="Times New Roman"/>
        </w:rPr>
        <w:t>Taqman</w:t>
      </w:r>
      <w:proofErr w:type="spellEnd"/>
      <w:r w:rsidRPr="00280DC9">
        <w:rPr>
          <w:rFonts w:ascii="Times New Roman" w:hAnsi="Times New Roman" w:cs="Times New Roman"/>
        </w:rPr>
        <w:t xml:space="preserve"> assay design, the p.R62H SNP was genotyped using a </w:t>
      </w:r>
      <w:proofErr w:type="spellStart"/>
      <w:r w:rsidRPr="00280DC9">
        <w:rPr>
          <w:rFonts w:ascii="Times New Roman" w:hAnsi="Times New Roman" w:cs="Times New Roman"/>
        </w:rPr>
        <w:t>KASPar</w:t>
      </w:r>
      <w:proofErr w:type="spellEnd"/>
      <w:r w:rsidRPr="00280DC9">
        <w:rPr>
          <w:rFonts w:ascii="Times New Roman" w:hAnsi="Times New Roman" w:cs="Times New Roman"/>
        </w:rPr>
        <w:t xml:space="preserve"> assay (LCG Genomics, Beverly, Massachusetts, USA); and the genotype data was also analyzed using the SDS software version 2.2.3 (Applied </w:t>
      </w:r>
      <w:proofErr w:type="spellStart"/>
      <w:r w:rsidRPr="00280DC9">
        <w:rPr>
          <w:rFonts w:ascii="Times New Roman" w:hAnsi="Times New Roman" w:cs="Times New Roman"/>
        </w:rPr>
        <w:t>Biosystems</w:t>
      </w:r>
      <w:proofErr w:type="spellEnd"/>
      <w:r w:rsidRPr="00280DC9">
        <w:rPr>
          <w:rFonts w:ascii="Times New Roman" w:hAnsi="Times New Roman" w:cs="Times New Roman"/>
        </w:rPr>
        <w:t xml:space="preserve">, California, USA). Genotype assay information is available upon request. </w:t>
      </w:r>
    </w:p>
    <w:p w:rsidR="00280DC9" w:rsidRPr="00280DC9" w:rsidRDefault="00280DC9" w:rsidP="00280DC9">
      <w:pPr>
        <w:tabs>
          <w:tab w:val="left" w:pos="3060"/>
        </w:tabs>
        <w:spacing w:after="0" w:line="480" w:lineRule="auto"/>
        <w:jc w:val="both"/>
        <w:rPr>
          <w:rFonts w:ascii="Times New Roman" w:hAnsi="Times New Roman" w:cs="Times New Roman"/>
          <w:b/>
        </w:rPr>
      </w:pPr>
      <w:r w:rsidRPr="00280DC9">
        <w:rPr>
          <w:rFonts w:ascii="Times New Roman" w:hAnsi="Times New Roman" w:cs="Times New Roman"/>
          <w:b/>
        </w:rPr>
        <w:t>Indiana University Cohort</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 xml:space="preserve">Subjects included as part of the Indiana cohort were diagnosed according to NINCDS-ADRDA criteria and have been previously described </w:t>
      </w:r>
      <w:r w:rsidRPr="00280DC9">
        <w:rPr>
          <w:rFonts w:ascii="Times New Roman" w:hAnsi="Times New Roman" w:cs="Times New Roman"/>
        </w:rPr>
        <w:fldChar w:fldCharType="begin">
          <w:fldData xml:space="preserve">PEVuZE5vdGU+PENpdGU+PEF1dGhvcj5IZW5kcmllPC9BdXRob3I+PFllYXI+MjAxMzwvWWVhcj48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</w:fldData>
        </w:fldChar>
      </w:r>
      <w:r w:rsidR="00D137E3">
        <w:rPr>
          <w:rFonts w:ascii="Times New Roman" w:hAnsi="Times New Roman" w:cs="Times New Roman"/>
        </w:rPr>
        <w:instrText xml:space="preserve"> ADDIN EN.CITE </w:instrText>
      </w:r>
      <w:r w:rsidR="00D137E3">
        <w:rPr>
          <w:rFonts w:ascii="Times New Roman" w:hAnsi="Times New Roman" w:cs="Times New Roman"/>
        </w:rPr>
        <w:fldChar w:fldCharType="begin">
          <w:fldData xml:space="preserve">PEVuZE5vdGU+PENpdGU+PEF1dGhvcj5IZW5kcmllPC9BdXRob3I+PFllYXI+MjAxMzwvWWVhcj48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</w:fldData>
        </w:fldChar>
      </w:r>
      <w:r w:rsidR="00D137E3">
        <w:rPr>
          <w:rFonts w:ascii="Times New Roman" w:hAnsi="Times New Roman" w:cs="Times New Roman"/>
        </w:rPr>
        <w:instrText xml:space="preserve"> ADDIN EN.CITE.DATA </w:instrText>
      </w:r>
      <w:r w:rsidR="00D137E3">
        <w:rPr>
          <w:rFonts w:ascii="Times New Roman" w:hAnsi="Times New Roman" w:cs="Times New Roman"/>
        </w:rPr>
      </w:r>
      <w:r w:rsidR="00D137E3">
        <w:rPr>
          <w:rFonts w:ascii="Times New Roman" w:hAnsi="Times New Roman" w:cs="Times New Roman"/>
        </w:rPr>
        <w:fldChar w:fldCharType="end"/>
      </w:r>
      <w:r w:rsidRPr="00280DC9">
        <w:rPr>
          <w:rFonts w:ascii="Times New Roman" w:hAnsi="Times New Roman" w:cs="Times New Roman"/>
        </w:rPr>
      </w:r>
      <w:r w:rsidRPr="00280DC9">
        <w:rPr>
          <w:rFonts w:ascii="Times New Roman" w:hAnsi="Times New Roman" w:cs="Times New Roman"/>
        </w:rPr>
        <w:fldChar w:fldCharType="separate"/>
      </w:r>
      <w:r w:rsidR="00D137E3">
        <w:rPr>
          <w:rFonts w:ascii="Times New Roman" w:hAnsi="Times New Roman" w:cs="Times New Roman"/>
          <w:noProof/>
        </w:rPr>
        <w:t>[</w:t>
      </w:r>
      <w:hyperlink w:anchor="_ENREF_7" w:tooltip="Hendrie, 2013 #38" w:history="1">
        <w:r w:rsidR="00D137E3">
          <w:rPr>
            <w:rFonts w:ascii="Times New Roman" w:hAnsi="Times New Roman" w:cs="Times New Roman"/>
            <w:noProof/>
          </w:rPr>
          <w:t>7</w:t>
        </w:r>
      </w:hyperlink>
      <w:r w:rsidR="00D137E3">
        <w:rPr>
          <w:rFonts w:ascii="Times New Roman" w:hAnsi="Times New Roman" w:cs="Times New Roman"/>
          <w:noProof/>
        </w:rPr>
        <w:t>]</w:t>
      </w:r>
      <w:r w:rsidRPr="00280DC9">
        <w:rPr>
          <w:rFonts w:ascii="Times New Roman" w:hAnsi="Times New Roman" w:cs="Times New Roman"/>
        </w:rPr>
        <w:fldChar w:fldCharType="end"/>
      </w:r>
      <w:r w:rsidR="00ED7485">
        <w:rPr>
          <w:rFonts w:ascii="Times New Roman" w:hAnsi="Times New Roman" w:cs="Times New Roman"/>
        </w:rPr>
        <w:t>.</w:t>
      </w:r>
      <w:r w:rsidRPr="00280DC9">
        <w:rPr>
          <w:rFonts w:ascii="Times New Roman" w:hAnsi="Times New Roman" w:cs="Times New Roman"/>
        </w:rPr>
        <w:t xml:space="preserve"> See </w:t>
      </w:r>
      <w:r w:rsidRPr="00280DC9">
        <w:rPr>
          <w:rFonts w:ascii="Times New Roman" w:hAnsi="Times New Roman" w:cs="Times New Roman"/>
          <w:b/>
        </w:rPr>
        <w:t>Table S4</w:t>
      </w:r>
      <w:r w:rsidRPr="00280DC9">
        <w:rPr>
          <w:rFonts w:ascii="Times New Roman" w:hAnsi="Times New Roman" w:cs="Times New Roman"/>
        </w:rPr>
        <w:t xml:space="preserve"> for the demographic information.</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Informed consent was obtained from all study participants and the study was approved by the Indiana University IRB.</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lastRenderedPageBreak/>
        <w:t xml:space="preserve">Direct-genotyping of six variants in 149 AD cases and 1,172 controls of AA descent from Indiana University School of Medicine </w:t>
      </w:r>
      <w:proofErr w:type="gramStart"/>
      <w:r w:rsidRPr="00280DC9">
        <w:rPr>
          <w:rFonts w:ascii="Times New Roman" w:hAnsi="Times New Roman" w:cs="Times New Roman"/>
        </w:rPr>
        <w:t>was</w:t>
      </w:r>
      <w:proofErr w:type="gramEnd"/>
      <w:r w:rsidRPr="00280DC9">
        <w:rPr>
          <w:rFonts w:ascii="Times New Roman" w:hAnsi="Times New Roman" w:cs="Times New Roman"/>
        </w:rPr>
        <w:t xml:space="preserve"> performed using </w:t>
      </w:r>
      <w:proofErr w:type="spellStart"/>
      <w:r w:rsidRPr="00280DC9">
        <w:rPr>
          <w:rFonts w:ascii="Times New Roman" w:hAnsi="Times New Roman" w:cs="Times New Roman"/>
        </w:rPr>
        <w:t>Sequenom</w:t>
      </w:r>
      <w:proofErr w:type="spellEnd"/>
      <w:r w:rsidRPr="00280DC9">
        <w:rPr>
          <w:rFonts w:ascii="Times New Roman" w:hAnsi="Times New Roman" w:cs="Times New Roman"/>
        </w:rPr>
        <w:t xml:space="preserve"> </w:t>
      </w:r>
      <w:proofErr w:type="spellStart"/>
      <w:r w:rsidRPr="00280DC9">
        <w:rPr>
          <w:rFonts w:ascii="Times New Roman" w:hAnsi="Times New Roman" w:cs="Times New Roman"/>
        </w:rPr>
        <w:t>iPLEX</w:t>
      </w:r>
      <w:proofErr w:type="spellEnd"/>
      <w:r w:rsidRPr="00280DC9">
        <w:rPr>
          <w:rFonts w:ascii="Times New Roman" w:hAnsi="Times New Roman" w:cs="Times New Roman"/>
        </w:rPr>
        <w:t xml:space="preserve"> or </w:t>
      </w:r>
      <w:proofErr w:type="spellStart"/>
      <w:r w:rsidRPr="00280DC9">
        <w:rPr>
          <w:rFonts w:ascii="Times New Roman" w:hAnsi="Times New Roman" w:cs="Times New Roman"/>
        </w:rPr>
        <w:t>KASPar</w:t>
      </w:r>
      <w:proofErr w:type="spellEnd"/>
      <w:r w:rsidRPr="00280DC9">
        <w:rPr>
          <w:rFonts w:ascii="Times New Roman" w:hAnsi="Times New Roman" w:cs="Times New Roman"/>
        </w:rPr>
        <w:t xml:space="preserve"> genotyping system. </w:t>
      </w:r>
    </w:p>
    <w:p w:rsidR="00280DC9" w:rsidRPr="00280DC9" w:rsidRDefault="00280DC9" w:rsidP="00280DC9">
      <w:pPr>
        <w:tabs>
          <w:tab w:val="left" w:pos="3060"/>
        </w:tabs>
        <w:spacing w:after="0" w:line="480" w:lineRule="auto"/>
        <w:jc w:val="both"/>
        <w:rPr>
          <w:rFonts w:ascii="Times New Roman" w:hAnsi="Times New Roman" w:cs="Times New Roman"/>
          <w:b/>
        </w:rPr>
      </w:pPr>
      <w:r w:rsidRPr="00280DC9">
        <w:rPr>
          <w:rFonts w:ascii="Times New Roman" w:hAnsi="Times New Roman" w:cs="Times New Roman"/>
          <w:b/>
        </w:rPr>
        <w:t xml:space="preserve">WHICAP Cohort </w:t>
      </w:r>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 xml:space="preserve">The WHICAP participants were part of a longitudinal cohort study enrolled by a random sampling of Medicare recipients 65 years or older residing in northern Manhattan, New York </w:t>
      </w:r>
      <w:r w:rsidRPr="00280DC9">
        <w:rPr>
          <w:rFonts w:ascii="Times New Roman" w:hAnsi="Times New Roman" w:cs="Times New Roman"/>
        </w:rPr>
        <w:fldChar w:fldCharType="begin">
          <w:fldData xml:space="preserve">PEVuZE5vdGU+PENpdGU+PEF1dGhvcj5UYW5nPC9BdXRob3I+PFllYXI+MTk5ODwvWWVhcj48UmVj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</w:fldData>
        </w:fldChar>
      </w:r>
      <w:r w:rsidR="00D137E3">
        <w:rPr>
          <w:rFonts w:ascii="Times New Roman" w:hAnsi="Times New Roman" w:cs="Times New Roman"/>
        </w:rPr>
        <w:instrText xml:space="preserve"> ADDIN EN.CITE </w:instrText>
      </w:r>
      <w:r w:rsidR="00D137E3">
        <w:rPr>
          <w:rFonts w:ascii="Times New Roman" w:hAnsi="Times New Roman" w:cs="Times New Roman"/>
        </w:rPr>
        <w:fldChar w:fldCharType="begin">
          <w:fldData xml:space="preserve">PEVuZE5vdGU+PENpdGU+PEF1dGhvcj5UYW5nPC9BdXRob3I+PFllYXI+MTk5ODwvWWVhcj48UmVj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</w:fldData>
        </w:fldChar>
      </w:r>
      <w:r w:rsidR="00D137E3">
        <w:rPr>
          <w:rFonts w:ascii="Times New Roman" w:hAnsi="Times New Roman" w:cs="Times New Roman"/>
        </w:rPr>
        <w:instrText xml:space="preserve"> ADDIN EN.CITE.DATA </w:instrText>
      </w:r>
      <w:r w:rsidR="00D137E3">
        <w:rPr>
          <w:rFonts w:ascii="Times New Roman" w:hAnsi="Times New Roman" w:cs="Times New Roman"/>
        </w:rPr>
      </w:r>
      <w:r w:rsidR="00D137E3">
        <w:rPr>
          <w:rFonts w:ascii="Times New Roman" w:hAnsi="Times New Roman" w:cs="Times New Roman"/>
        </w:rPr>
        <w:fldChar w:fldCharType="end"/>
      </w:r>
      <w:r w:rsidRPr="00280DC9">
        <w:rPr>
          <w:rFonts w:ascii="Times New Roman" w:hAnsi="Times New Roman" w:cs="Times New Roman"/>
        </w:rPr>
      </w:r>
      <w:r w:rsidRPr="00280DC9">
        <w:rPr>
          <w:rFonts w:ascii="Times New Roman" w:hAnsi="Times New Roman" w:cs="Times New Roman"/>
        </w:rPr>
        <w:fldChar w:fldCharType="separate"/>
      </w:r>
      <w:r w:rsidR="00D137E3">
        <w:rPr>
          <w:rFonts w:ascii="Times New Roman" w:hAnsi="Times New Roman" w:cs="Times New Roman"/>
          <w:noProof/>
        </w:rPr>
        <w:t>[</w:t>
      </w:r>
      <w:hyperlink w:anchor="_ENREF_8" w:tooltip="Tang, 1998 #39" w:history="1">
        <w:r w:rsidR="00D137E3">
          <w:rPr>
            <w:rFonts w:ascii="Times New Roman" w:hAnsi="Times New Roman" w:cs="Times New Roman"/>
            <w:noProof/>
          </w:rPr>
          <w:t>8</w:t>
        </w:r>
      </w:hyperlink>
      <w:r w:rsidR="00D137E3">
        <w:rPr>
          <w:rFonts w:ascii="Times New Roman" w:hAnsi="Times New Roman" w:cs="Times New Roman"/>
          <w:noProof/>
        </w:rPr>
        <w:t>]</w:t>
      </w:r>
      <w:r w:rsidRPr="00280DC9">
        <w:rPr>
          <w:rFonts w:ascii="Times New Roman" w:hAnsi="Times New Roman" w:cs="Times New Roman"/>
        </w:rPr>
        <w:fldChar w:fldCharType="end"/>
      </w:r>
      <w:r w:rsidR="00980B24">
        <w:rPr>
          <w:rFonts w:ascii="Times New Roman" w:hAnsi="Times New Roman" w:cs="Times New Roman"/>
        </w:rPr>
        <w:t>.</w:t>
      </w:r>
      <w:r w:rsidRPr="00280DC9">
        <w:rPr>
          <w:rFonts w:ascii="Times New Roman" w:hAnsi="Times New Roman" w:cs="Times New Roman"/>
        </w:rPr>
        <w:t xml:space="preserve"> Each participant underwent an interview of general health and function, medical history, a neurological examination, and a neuropsychological battery. Baseline data were collected from 1999 through 2001. Follow-up data were collected at sequential intervals of 18 months. Diagnosis of dementia etiology was made based on NINCDS-ADRDA criteria and severity of dementia was assessed using the Clinical Dementia Rating scale. See </w:t>
      </w:r>
      <w:r w:rsidRPr="00280DC9">
        <w:rPr>
          <w:rFonts w:ascii="Times New Roman" w:hAnsi="Times New Roman" w:cs="Times New Roman"/>
          <w:b/>
        </w:rPr>
        <w:t xml:space="preserve">Table S5 </w:t>
      </w:r>
      <w:r w:rsidRPr="00280DC9">
        <w:rPr>
          <w:rFonts w:ascii="Times New Roman" w:hAnsi="Times New Roman" w:cs="Times New Roman"/>
        </w:rPr>
        <w:t>for detailed demographic information.</w:t>
      </w:r>
      <w:ins w:id="0" w:author="Minerva M Carrasquillo" w:date="2015-03-14T22:49:00Z">
        <w:r w:rsidR="00B14ED9" w:rsidRPr="00B14ED9">
          <w:rPr>
            <w:rFonts w:ascii="Times New Roman" w:hAnsi="Times New Roman" w:cs="Times New Roman"/>
            <w:highlight w:val="yellow"/>
          </w:rPr>
          <w:t xml:space="preserve"> </w:t>
        </w:r>
        <w:r w:rsidR="00B14ED9" w:rsidRPr="00C91060">
          <w:rPr>
            <w:rFonts w:ascii="Times New Roman" w:hAnsi="Times New Roman" w:cs="Times New Roman"/>
            <w:highlight w:val="yellow"/>
          </w:rPr>
          <w:t>Written informed consent was obtained from all participants, and the study was approved by local IRB committees.</w:t>
        </w:r>
      </w:ins>
    </w:p>
    <w:p w:rsidR="00280DC9" w:rsidRPr="00280DC9" w:rsidRDefault="00280DC9" w:rsidP="00280DC9">
      <w:pPr>
        <w:tabs>
          <w:tab w:val="left" w:pos="3060"/>
        </w:tabs>
        <w:spacing w:after="240" w:line="480" w:lineRule="auto"/>
        <w:jc w:val="both"/>
        <w:rPr>
          <w:rFonts w:ascii="Times New Roman" w:hAnsi="Times New Roman" w:cs="Times New Roman"/>
        </w:rPr>
      </w:pPr>
      <w:r w:rsidRPr="00280DC9">
        <w:rPr>
          <w:rFonts w:ascii="Times New Roman" w:hAnsi="Times New Roman" w:cs="Times New Roman"/>
        </w:rPr>
        <w:t xml:space="preserve">Six variants were genotyped in 246 AD cases and 778 controls of AA descent from WHICAP using the </w:t>
      </w:r>
      <w:proofErr w:type="spellStart"/>
      <w:r w:rsidRPr="00280DC9">
        <w:rPr>
          <w:rFonts w:ascii="Times New Roman" w:hAnsi="Times New Roman" w:cs="Times New Roman"/>
        </w:rPr>
        <w:t>KASPar</w:t>
      </w:r>
      <w:proofErr w:type="spellEnd"/>
      <w:r w:rsidRPr="00280DC9">
        <w:rPr>
          <w:rFonts w:ascii="Times New Roman" w:hAnsi="Times New Roman" w:cs="Times New Roman"/>
        </w:rPr>
        <w:t xml:space="preserve"> genotyping system. </w:t>
      </w:r>
    </w:p>
    <w:p w:rsidR="00280DC9" w:rsidRPr="00280DC9" w:rsidRDefault="00280DC9" w:rsidP="00280DC9">
      <w:pPr>
        <w:tabs>
          <w:tab w:val="left" w:pos="3060"/>
        </w:tabs>
        <w:spacing w:after="0" w:line="480" w:lineRule="auto"/>
        <w:jc w:val="both"/>
        <w:rPr>
          <w:rFonts w:ascii="Times New Roman" w:hAnsi="Times New Roman" w:cs="Times New Roman"/>
          <w:b/>
        </w:rPr>
      </w:pPr>
      <w:r w:rsidRPr="00280DC9">
        <w:rPr>
          <w:rFonts w:ascii="Times New Roman" w:hAnsi="Times New Roman" w:cs="Times New Roman"/>
          <w:b/>
        </w:rPr>
        <w:t>Emory University Cohort</w:t>
      </w:r>
    </w:p>
    <w:p w:rsidR="00280DC9" w:rsidRDefault="00280DC9" w:rsidP="00280DC9">
      <w:pPr>
        <w:tabs>
          <w:tab w:val="left" w:pos="3060"/>
        </w:tabs>
        <w:spacing w:after="240" w:line="480" w:lineRule="auto"/>
        <w:jc w:val="both"/>
        <w:rPr>
          <w:ins w:id="1" w:author="Minerva M Carrasquillo" w:date="2015-03-14T22:49:00Z"/>
          <w:rFonts w:ascii="Times New Roman" w:hAnsi="Times New Roman" w:cs="Times New Roman"/>
        </w:rPr>
      </w:pPr>
      <w:r w:rsidRPr="00280DC9">
        <w:rPr>
          <w:rFonts w:ascii="Times New Roman" w:hAnsi="Times New Roman" w:cs="Times New Roman"/>
        </w:rPr>
        <w:t xml:space="preserve">At Emory University, six variants were genotyped using </w:t>
      </w:r>
      <w:proofErr w:type="spellStart"/>
      <w:r w:rsidRPr="00280DC9">
        <w:rPr>
          <w:rFonts w:ascii="Times New Roman" w:hAnsi="Times New Roman" w:cs="Times New Roman"/>
        </w:rPr>
        <w:t>Taqman</w:t>
      </w:r>
      <w:proofErr w:type="spellEnd"/>
      <w:r w:rsidRPr="00280DC9">
        <w:rPr>
          <w:rFonts w:ascii="Times New Roman" w:hAnsi="Times New Roman" w:cs="Times New Roman"/>
        </w:rPr>
        <w:t xml:space="preserve"> SNP Genotyping Assays, or the </w:t>
      </w:r>
      <w:proofErr w:type="spellStart"/>
      <w:r w:rsidRPr="00280DC9">
        <w:rPr>
          <w:rFonts w:ascii="Times New Roman" w:hAnsi="Times New Roman" w:cs="Times New Roman"/>
        </w:rPr>
        <w:t>KASPar</w:t>
      </w:r>
      <w:proofErr w:type="spellEnd"/>
      <w:r w:rsidRPr="00280DC9">
        <w:rPr>
          <w:rFonts w:ascii="Times New Roman" w:hAnsi="Times New Roman" w:cs="Times New Roman"/>
        </w:rPr>
        <w:t xml:space="preserve"> genotyping system, in 130 AD cases and 67 controls that self-identified as AA. See </w:t>
      </w:r>
      <w:r w:rsidRPr="00280DC9">
        <w:rPr>
          <w:rFonts w:ascii="Times New Roman" w:hAnsi="Times New Roman" w:cs="Times New Roman"/>
          <w:b/>
        </w:rPr>
        <w:t>Table S6</w:t>
      </w:r>
      <w:r w:rsidRPr="00280DC9">
        <w:rPr>
          <w:rFonts w:ascii="Times New Roman" w:hAnsi="Times New Roman" w:cs="Times New Roman"/>
        </w:rPr>
        <w:t xml:space="preserve"> for demographic information.</w:t>
      </w:r>
      <w:ins w:id="2" w:author="Minerva M Carrasquillo" w:date="2015-03-14T22:49:00Z">
        <w:r w:rsidR="00B14ED9" w:rsidRPr="00B14ED9">
          <w:rPr>
            <w:rFonts w:ascii="Times New Roman" w:hAnsi="Times New Roman" w:cs="Times New Roman"/>
            <w:highlight w:val="yellow"/>
          </w:rPr>
          <w:t xml:space="preserve"> </w:t>
        </w:r>
        <w:r w:rsidR="00B14ED9" w:rsidRPr="00C91060">
          <w:rPr>
            <w:rFonts w:ascii="Times New Roman" w:hAnsi="Times New Roman" w:cs="Times New Roman"/>
            <w:highlight w:val="yellow"/>
          </w:rPr>
          <w:t xml:space="preserve">Informed consent was obtained from all study participants and the study was approved by the </w:t>
        </w:r>
        <w:r w:rsidR="00B14ED9">
          <w:rPr>
            <w:rFonts w:ascii="Times New Roman" w:hAnsi="Times New Roman" w:cs="Times New Roman"/>
            <w:highlight w:val="yellow"/>
          </w:rPr>
          <w:t>Emory</w:t>
        </w:r>
        <w:r w:rsidR="00B14ED9" w:rsidRPr="00C91060">
          <w:rPr>
            <w:rFonts w:ascii="Times New Roman" w:hAnsi="Times New Roman" w:cs="Times New Roman"/>
            <w:highlight w:val="yellow"/>
          </w:rPr>
          <w:t xml:space="preserve"> University IRB.</w:t>
        </w:r>
      </w:ins>
    </w:p>
    <w:p w:rsidR="00B14ED9" w:rsidRPr="00C91060" w:rsidRDefault="00B14ED9" w:rsidP="00B14ED9">
      <w:pPr>
        <w:tabs>
          <w:tab w:val="left" w:pos="3060"/>
        </w:tabs>
        <w:spacing w:after="0" w:line="480" w:lineRule="auto"/>
        <w:jc w:val="both"/>
        <w:rPr>
          <w:ins w:id="3" w:author="Minerva M Carrasquillo" w:date="2015-03-14T22:49:00Z"/>
          <w:rFonts w:ascii="Times New Roman" w:hAnsi="Times New Roman" w:cs="Times New Roman"/>
          <w:b/>
          <w:highlight w:val="yellow"/>
        </w:rPr>
      </w:pPr>
      <w:ins w:id="4" w:author="Minerva M Carrasquillo" w:date="2015-03-14T22:49:00Z">
        <w:r w:rsidRPr="00C91060">
          <w:rPr>
            <w:rFonts w:ascii="Times New Roman" w:hAnsi="Times New Roman" w:cs="Times New Roman"/>
            <w:b/>
            <w:highlight w:val="yellow"/>
          </w:rPr>
          <w:t>Genotyping quality control</w:t>
        </w:r>
      </w:ins>
    </w:p>
    <w:p w:rsidR="00B14ED9" w:rsidRPr="00280DC9" w:rsidRDefault="00B14ED9" w:rsidP="00B14ED9">
      <w:pPr>
        <w:tabs>
          <w:tab w:val="left" w:pos="3060"/>
        </w:tabs>
        <w:spacing w:after="240" w:line="480" w:lineRule="auto"/>
        <w:jc w:val="both"/>
        <w:rPr>
          <w:rFonts w:ascii="Times New Roman" w:hAnsi="Times New Roman" w:cs="Times New Roman"/>
        </w:rPr>
      </w:pPr>
      <w:ins w:id="5" w:author="Minerva M Carrasquillo" w:date="2015-03-14T22:49:00Z">
        <w:r w:rsidRPr="00C91060">
          <w:rPr>
            <w:rFonts w:ascii="Times New Roman" w:hAnsi="Times New Roman" w:cs="Times New Roman"/>
            <w:i/>
            <w:highlight w:val="yellow"/>
          </w:rPr>
          <w:t>TREM2</w:t>
        </w:r>
        <w:r w:rsidRPr="00C91060">
          <w:rPr>
            <w:rFonts w:ascii="Times New Roman" w:hAnsi="Times New Roman" w:cs="Times New Roman"/>
            <w:highlight w:val="yellow"/>
          </w:rPr>
          <w:t xml:space="preserve"> </w:t>
        </w:r>
      </w:ins>
      <w:ins w:id="6" w:author="Minerva M Carrasquillo" w:date="2015-03-18T11:27:00Z">
        <w:r w:rsidR="004504F3">
          <w:rPr>
            <w:rFonts w:ascii="Times New Roman" w:hAnsi="Times New Roman" w:cs="Times New Roman"/>
            <w:highlight w:val="yellow"/>
          </w:rPr>
          <w:t xml:space="preserve">missense </w:t>
        </w:r>
      </w:ins>
      <w:ins w:id="7" w:author="Minerva M Carrasquillo" w:date="2015-03-14T22:49:00Z">
        <w:r w:rsidRPr="00C91060">
          <w:rPr>
            <w:rFonts w:ascii="Times New Roman" w:hAnsi="Times New Roman" w:cs="Times New Roman"/>
            <w:highlight w:val="yellow"/>
          </w:rPr>
          <w:t>variants fo</w:t>
        </w:r>
        <w:r w:rsidR="004504F3">
          <w:rPr>
            <w:rFonts w:ascii="Times New Roman" w:hAnsi="Times New Roman" w:cs="Times New Roman"/>
            <w:highlight w:val="yellow"/>
          </w:rPr>
          <w:t>und via sequencing in the Mayo</w:t>
        </w:r>
        <w:r w:rsidRPr="00C91060">
          <w:rPr>
            <w:rFonts w:ascii="Times New Roman" w:hAnsi="Times New Roman" w:cs="Times New Roman"/>
            <w:highlight w:val="yellow"/>
          </w:rPr>
          <w:t xml:space="preserve"> samples were genotyped with </w:t>
        </w:r>
        <w:r>
          <w:rPr>
            <w:rFonts w:ascii="Times New Roman" w:hAnsi="Times New Roman" w:cs="Times New Roman"/>
            <w:highlight w:val="yellow"/>
          </w:rPr>
          <w:t xml:space="preserve">either </w:t>
        </w:r>
        <w:proofErr w:type="spellStart"/>
        <w:r w:rsidRPr="00C91060">
          <w:rPr>
            <w:rFonts w:ascii="Times New Roman" w:hAnsi="Times New Roman" w:cs="Times New Roman"/>
            <w:highlight w:val="yellow"/>
          </w:rPr>
          <w:t>Taqman</w:t>
        </w:r>
        <w:proofErr w:type="spellEnd"/>
        <w:r w:rsidRPr="00C91060">
          <w:rPr>
            <w:rFonts w:ascii="Times New Roman" w:hAnsi="Times New Roman" w:cs="Times New Roman"/>
            <w:highlight w:val="yellow"/>
          </w:rPr>
          <w:t xml:space="preserve"> </w:t>
        </w:r>
        <w:r>
          <w:rPr>
            <w:rFonts w:ascii="Times New Roman" w:hAnsi="Times New Roman" w:cs="Times New Roman"/>
            <w:highlight w:val="yellow"/>
          </w:rPr>
          <w:t xml:space="preserve">or </w:t>
        </w:r>
        <w:proofErr w:type="spellStart"/>
        <w:r w:rsidRPr="00C91060">
          <w:rPr>
            <w:rFonts w:ascii="Times New Roman" w:hAnsi="Times New Roman" w:cs="Times New Roman"/>
            <w:highlight w:val="yellow"/>
          </w:rPr>
          <w:t>KASPar</w:t>
        </w:r>
        <w:proofErr w:type="spellEnd"/>
        <w:r w:rsidRPr="00C91060">
          <w:rPr>
            <w:rFonts w:ascii="Times New Roman" w:hAnsi="Times New Roman" w:cs="Times New Roman"/>
            <w:highlight w:val="yellow"/>
          </w:rPr>
          <w:t xml:space="preserve"> assays in both the Mayo AD</w:t>
        </w:r>
      </w:ins>
      <w:ins w:id="8" w:author="Minerva M Carrasquillo" w:date="2015-03-18T11:27:00Z">
        <w:r w:rsidR="004504F3">
          <w:rPr>
            <w:rFonts w:ascii="Times New Roman" w:hAnsi="Times New Roman" w:cs="Times New Roman"/>
            <w:highlight w:val="yellow"/>
          </w:rPr>
          <w:t xml:space="preserve"> cases</w:t>
        </w:r>
      </w:ins>
      <w:ins w:id="9" w:author="Minerva M Carrasquillo" w:date="2015-03-14T22:49:00Z">
        <w:r w:rsidRPr="00C91060">
          <w:rPr>
            <w:rFonts w:ascii="Times New Roman" w:hAnsi="Times New Roman" w:cs="Times New Roman"/>
            <w:highlight w:val="yellow"/>
          </w:rPr>
          <w:t xml:space="preserve"> and control samples</w:t>
        </w:r>
      </w:ins>
      <w:ins w:id="10" w:author="Minerva M Carrasquillo" w:date="2015-03-18T11:47:00Z">
        <w:r w:rsidR="00B06A54">
          <w:rPr>
            <w:rFonts w:ascii="Times New Roman" w:hAnsi="Times New Roman" w:cs="Times New Roman"/>
            <w:highlight w:val="yellow"/>
          </w:rPr>
          <w:t>,</w:t>
        </w:r>
      </w:ins>
      <w:ins w:id="11" w:author="Minerva M Carrasquillo" w:date="2015-03-14T22:49:00Z">
        <w:r w:rsidRPr="00C91060">
          <w:rPr>
            <w:rFonts w:ascii="Times New Roman" w:hAnsi="Times New Roman" w:cs="Times New Roman"/>
            <w:highlight w:val="yellow"/>
          </w:rPr>
          <w:t xml:space="preserve"> achieving greater than 99% concordance rate</w:t>
        </w:r>
      </w:ins>
      <w:ins w:id="12" w:author="Minerva M Carrasquillo" w:date="2015-03-14T22:50:00Z">
        <w:r w:rsidRPr="00B06A54">
          <w:rPr>
            <w:rFonts w:ascii="Times New Roman" w:hAnsi="Times New Roman" w:cs="Times New Roman"/>
            <w:highlight w:val="yellow"/>
            <w:rPrChange w:id="13" w:author="Minerva M Carrasquillo" w:date="2015-03-18T11:47:00Z">
              <w:rPr>
                <w:rFonts w:ascii="Times New Roman" w:hAnsi="Times New Roman" w:cs="Times New Roman"/>
                <w:highlight w:val="magenta"/>
              </w:rPr>
            </w:rPrChange>
          </w:rPr>
          <w:t xml:space="preserve"> </w:t>
        </w:r>
        <w:r w:rsidRPr="00B14ED9">
          <w:rPr>
            <w:rFonts w:ascii="Times New Roman" w:hAnsi="Times New Roman" w:cs="Times New Roman"/>
            <w:highlight w:val="yellow"/>
          </w:rPr>
          <w:t xml:space="preserve">between </w:t>
        </w:r>
        <w:r>
          <w:rPr>
            <w:rFonts w:ascii="Times New Roman" w:hAnsi="Times New Roman" w:cs="Times New Roman"/>
            <w:highlight w:val="yellow"/>
          </w:rPr>
          <w:t xml:space="preserve">the sequencing and </w:t>
        </w:r>
        <w:proofErr w:type="spellStart"/>
        <w:r>
          <w:rPr>
            <w:rFonts w:ascii="Times New Roman" w:hAnsi="Times New Roman" w:cs="Times New Roman"/>
            <w:highlight w:val="yellow"/>
          </w:rPr>
          <w:t>Taqman</w:t>
        </w:r>
      </w:ins>
      <w:proofErr w:type="spellEnd"/>
      <w:ins w:id="14" w:author="Minerva M Carrasquillo" w:date="2015-03-14T22:51:00Z">
        <w:r>
          <w:rPr>
            <w:rFonts w:ascii="Times New Roman" w:hAnsi="Times New Roman" w:cs="Times New Roman"/>
            <w:highlight w:val="yellow"/>
          </w:rPr>
          <w:t xml:space="preserve"> or </w:t>
        </w:r>
      </w:ins>
      <w:proofErr w:type="spellStart"/>
      <w:ins w:id="15" w:author="Minerva M Carrasquillo" w:date="2015-03-14T22:50:00Z">
        <w:r>
          <w:rPr>
            <w:rFonts w:ascii="Times New Roman" w:hAnsi="Times New Roman" w:cs="Times New Roman"/>
            <w:highlight w:val="yellow"/>
          </w:rPr>
          <w:t>KASPa</w:t>
        </w:r>
        <w:r w:rsidRPr="00B14ED9">
          <w:rPr>
            <w:rFonts w:ascii="Times New Roman" w:hAnsi="Times New Roman" w:cs="Times New Roman"/>
            <w:highlight w:val="yellow"/>
          </w:rPr>
          <w:t>r</w:t>
        </w:r>
        <w:proofErr w:type="spellEnd"/>
        <w:r w:rsidRPr="00B14ED9">
          <w:rPr>
            <w:rFonts w:ascii="Times New Roman" w:hAnsi="Times New Roman" w:cs="Times New Roman"/>
            <w:highlight w:val="yellow"/>
          </w:rPr>
          <w:t xml:space="preserve"> genotypes</w:t>
        </w:r>
      </w:ins>
      <w:ins w:id="16" w:author="Minerva M Carrasquillo" w:date="2015-03-14T22:49:00Z">
        <w:r w:rsidR="00B06A54">
          <w:rPr>
            <w:rFonts w:ascii="Times New Roman" w:hAnsi="Times New Roman" w:cs="Times New Roman"/>
            <w:highlight w:val="yellow"/>
          </w:rPr>
          <w:t xml:space="preserve">. </w:t>
        </w:r>
        <w:bookmarkStart w:id="17" w:name="_GoBack"/>
        <w:bookmarkEnd w:id="17"/>
        <w:r w:rsidRPr="00C91060">
          <w:rPr>
            <w:rFonts w:ascii="Times New Roman" w:hAnsi="Times New Roman" w:cs="Times New Roman"/>
            <w:highlight w:val="yellow"/>
          </w:rPr>
          <w:t>All other genotypes were generated using a single genotyping technique.</w:t>
        </w:r>
      </w:ins>
    </w:p>
    <w:p w:rsidR="00280DC9" w:rsidRPr="00280DC9" w:rsidRDefault="00280DC9" w:rsidP="00280DC9">
      <w:pPr>
        <w:tabs>
          <w:tab w:val="left" w:pos="3060"/>
        </w:tabs>
        <w:spacing w:after="0" w:line="480" w:lineRule="auto"/>
        <w:rPr>
          <w:rFonts w:ascii="Times New Roman" w:hAnsi="Times New Roman" w:cs="Times New Roman"/>
          <w:b/>
          <w:bCs/>
        </w:rPr>
      </w:pPr>
      <w:r w:rsidRPr="00280DC9">
        <w:rPr>
          <w:rFonts w:ascii="Times New Roman" w:hAnsi="Times New Roman" w:cs="Times New Roman"/>
          <w:b/>
          <w:bCs/>
        </w:rPr>
        <w:lastRenderedPageBreak/>
        <w:t>Statistical and bioinformatics analyses:</w:t>
      </w:r>
    </w:p>
    <w:p w:rsidR="00280DC9" w:rsidRPr="00280DC9" w:rsidRDefault="00280DC9" w:rsidP="00280DC9">
      <w:pPr>
        <w:autoSpaceDE w:val="0"/>
        <w:autoSpaceDN w:val="0"/>
        <w:adjustRightInd w:val="0"/>
        <w:spacing w:after="240" w:line="480" w:lineRule="auto"/>
        <w:rPr>
          <w:rFonts w:ascii="Times New Roman" w:hAnsi="Times New Roman" w:cs="Times New Roman"/>
        </w:rPr>
      </w:pPr>
      <w:r w:rsidRPr="00280DC9">
        <w:rPr>
          <w:rFonts w:ascii="Times New Roman" w:hAnsi="Times New Roman" w:cs="Times New Roman"/>
        </w:rPr>
        <w:t xml:space="preserve">Association of genetic variants with AD risk was assessed using the Fisher’s exact test implemented in PLINK </w:t>
      </w:r>
      <w:r w:rsidRPr="00280DC9">
        <w:rPr>
          <w:rFonts w:ascii="Times New Roman" w:hAnsi="Times New Roman" w:cs="Times New Roman"/>
        </w:rPr>
        <w:fldChar w:fldCharType="begin">
          <w:fldData xml:space="preserve">PEVuZE5vdGU+PENpdGU+PEF1dGhvcj5QdXJjZWxsPC9BdXRob3I+PFllYXI+MjAwNzwvWWVhcj48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</w:fldData>
        </w:fldChar>
      </w:r>
      <w:r w:rsidRPr="00280DC9">
        <w:rPr>
          <w:rFonts w:ascii="Times New Roman" w:hAnsi="Times New Roman" w:cs="Times New Roman"/>
        </w:rPr>
        <w:instrText xml:space="preserve"> ADDIN EN.CITE </w:instrText>
      </w:r>
      <w:r w:rsidRPr="00280DC9">
        <w:rPr>
          <w:rFonts w:ascii="Times New Roman" w:hAnsi="Times New Roman" w:cs="Times New Roman"/>
        </w:rPr>
        <w:fldChar w:fldCharType="begin">
          <w:fldData xml:space="preserve">PEVuZE5vdGU+PENpdGU+PEF1dGhvcj5QdXJjZWxsPC9BdXRob3I+PFllYXI+MjAwNzwvWWVhcj48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</w:fldData>
        </w:fldChar>
      </w:r>
      <w:r w:rsidRPr="00280DC9">
        <w:rPr>
          <w:rFonts w:ascii="Times New Roman" w:hAnsi="Times New Roman" w:cs="Times New Roman"/>
        </w:rPr>
        <w:instrText xml:space="preserve"> ADDIN EN.CITE.DATA </w:instrText>
      </w:r>
      <w:r w:rsidRPr="00280DC9">
        <w:rPr>
          <w:rFonts w:ascii="Times New Roman" w:hAnsi="Times New Roman" w:cs="Times New Roman"/>
        </w:rPr>
      </w:r>
      <w:r w:rsidRPr="00280DC9">
        <w:rPr>
          <w:rFonts w:ascii="Times New Roman" w:hAnsi="Times New Roman" w:cs="Times New Roman"/>
        </w:rPr>
        <w:fldChar w:fldCharType="end"/>
      </w:r>
      <w:r w:rsidRPr="00280DC9">
        <w:rPr>
          <w:rFonts w:ascii="Times New Roman" w:hAnsi="Times New Roman" w:cs="Times New Roman"/>
        </w:rPr>
      </w:r>
      <w:r w:rsidRPr="00280DC9">
        <w:rPr>
          <w:rFonts w:ascii="Times New Roman" w:hAnsi="Times New Roman" w:cs="Times New Roman"/>
        </w:rPr>
        <w:fldChar w:fldCharType="separate"/>
      </w:r>
      <w:r w:rsidRPr="00280DC9">
        <w:rPr>
          <w:rFonts w:ascii="Times New Roman" w:hAnsi="Times New Roman" w:cs="Times New Roman"/>
          <w:noProof/>
        </w:rPr>
        <w:t>[</w:t>
      </w:r>
      <w:hyperlink w:anchor="_ENREF_9" w:tooltip="Purcell, 2007 #1" w:history="1">
        <w:r w:rsidR="00D137E3" w:rsidRPr="00280DC9">
          <w:rPr>
            <w:rFonts w:ascii="Times New Roman" w:hAnsi="Times New Roman" w:cs="Times New Roman"/>
            <w:noProof/>
          </w:rPr>
          <w:t>9</w:t>
        </w:r>
      </w:hyperlink>
      <w:r w:rsidRPr="00280DC9">
        <w:rPr>
          <w:rFonts w:ascii="Times New Roman" w:hAnsi="Times New Roman" w:cs="Times New Roman"/>
          <w:noProof/>
        </w:rPr>
        <w:t>]</w:t>
      </w:r>
      <w:r w:rsidRPr="00280DC9">
        <w:rPr>
          <w:rFonts w:ascii="Times New Roman" w:hAnsi="Times New Roman" w:cs="Times New Roman"/>
        </w:rPr>
        <w:fldChar w:fldCharType="end"/>
      </w:r>
      <w:r w:rsidRPr="00280DC9">
        <w:rPr>
          <w:rFonts w:ascii="Times New Roman" w:hAnsi="Times New Roman" w:cs="Times New Roman"/>
        </w:rPr>
        <w:t xml:space="preserve"> </w:t>
      </w:r>
      <w:proofErr w:type="gramStart"/>
      <w:r w:rsidRPr="00280DC9">
        <w:rPr>
          <w:rFonts w:ascii="Times New Roman" w:hAnsi="Times New Roman" w:cs="Times New Roman"/>
        </w:rPr>
        <w:t xml:space="preserve">( </w:t>
      </w:r>
      <w:proofErr w:type="gramEnd"/>
      <w:hyperlink r:id="rId7" w:history="1">
        <w:r w:rsidRPr="00280DC9">
          <w:rPr>
            <w:rStyle w:val="Hyperlink"/>
            <w:rFonts w:ascii="Times New Roman" w:hAnsi="Times New Roman" w:cs="Times New Roman"/>
          </w:rPr>
          <w:t>http://pngu.mgh.harvard.edu/purcell/plink/</w:t>
        </w:r>
      </w:hyperlink>
      <w:r w:rsidRPr="00280DC9">
        <w:rPr>
          <w:rFonts w:ascii="Times New Roman" w:hAnsi="Times New Roman" w:cs="Times New Roman"/>
        </w:rPr>
        <w:t xml:space="preserve">). Multivariate logistic regression analysis of the two common variants (p.W191X and p.L211P) were also performed in PLINK adjusting for age, gender, </w:t>
      </w:r>
      <w:r w:rsidRPr="00280DC9">
        <w:rPr>
          <w:rFonts w:ascii="Times New Roman" w:hAnsi="Times New Roman" w:cs="Times New Roman"/>
          <w:i/>
        </w:rPr>
        <w:t>APOE</w:t>
      </w:r>
      <w:r w:rsidRPr="00280DC9">
        <w:rPr>
          <w:rFonts w:ascii="Times New Roman" w:hAnsi="Times New Roman" w:cs="Times New Roman"/>
        </w:rPr>
        <w:t xml:space="preserve"> </w:t>
      </w:r>
      <w:r w:rsidRPr="00280DC9">
        <w:rPr>
          <w:rFonts w:ascii="Times New Roman" w:hAnsi="Times New Roman" w:cs="Times New Roman"/>
        </w:rPr>
        <w:sym w:font="Symbol" w:char="F065"/>
      </w:r>
      <w:r w:rsidRPr="00280DC9">
        <w:rPr>
          <w:rFonts w:ascii="Times New Roman" w:hAnsi="Times New Roman" w:cs="Times New Roman"/>
        </w:rPr>
        <w:t>4 dosage and cohort. Age is defined as age at onset (WUSM and WHICAP) or diagnosis (Mayo and Indiana) for AD patients, and age at last clinical evaluation for control subjects, except for the Emory cohort where age at blood draw was used for both. SIFT and Polyphen-2 functional predictions were obtained from the respective websites (</w:t>
      </w:r>
      <w:hyperlink r:id="rId8" w:history="1">
        <w:r w:rsidRPr="00280DC9">
          <w:rPr>
            <w:rStyle w:val="Hyperlink"/>
            <w:rFonts w:ascii="Times New Roman" w:hAnsi="Times New Roman" w:cs="Times New Roman"/>
          </w:rPr>
          <w:t>http://sift.jcvi.org/</w:t>
        </w:r>
      </w:hyperlink>
      <w:r w:rsidRPr="00280DC9">
        <w:rPr>
          <w:rFonts w:ascii="Times New Roman" w:hAnsi="Times New Roman" w:cs="Times New Roman"/>
        </w:rPr>
        <w:t xml:space="preserve"> and </w:t>
      </w:r>
      <w:hyperlink r:id="rId9" w:history="1">
        <w:r w:rsidRPr="00280DC9">
          <w:rPr>
            <w:rStyle w:val="Hyperlink"/>
            <w:rFonts w:ascii="Times New Roman" w:hAnsi="Times New Roman" w:cs="Times New Roman"/>
          </w:rPr>
          <w:t>http://genetics.bwh.harvard.edu/pph2/bgi.shtml</w:t>
        </w:r>
      </w:hyperlink>
      <w:r w:rsidRPr="00280DC9">
        <w:rPr>
          <w:rFonts w:ascii="Times New Roman" w:hAnsi="Times New Roman" w:cs="Times New Roman"/>
        </w:rPr>
        <w:t xml:space="preserve">, respectively). </w:t>
      </w:r>
      <w:del w:id="18" w:author="Minerva M Carrasquillo" w:date="2015-03-15T00:01:00Z">
        <w:r w:rsidRPr="00296825" w:rsidDel="00296825">
          <w:rPr>
            <w:rFonts w:ascii="Times New Roman" w:hAnsi="Times New Roman" w:cs="Times New Roman"/>
            <w:highlight w:val="yellow"/>
            <w:rPrChange w:id="19" w:author="Minerva M Carrasquillo" w:date="2015-03-15T00:04:00Z">
              <w:rPr>
                <w:rFonts w:ascii="Times New Roman" w:hAnsi="Times New Roman" w:cs="Times New Roman"/>
              </w:rPr>
            </w:rPrChange>
          </w:rPr>
          <w:delText xml:space="preserve">SKAT-O analysis </w:delText>
        </w:r>
        <w:r w:rsidR="00C56123" w:rsidRPr="00296825" w:rsidDel="00296825">
          <w:rPr>
            <w:highlight w:val="yellow"/>
            <w:rPrChange w:id="20" w:author="Minerva M Carrasquillo" w:date="2015-03-15T00:04:00Z">
              <w:rPr/>
            </w:rPrChange>
          </w:rPr>
          <w:fldChar w:fldCharType="begin"/>
        </w:r>
        <w:r w:rsidR="00C56123" w:rsidRPr="00296825" w:rsidDel="00296825">
          <w:rPr>
            <w:highlight w:val="yellow"/>
            <w:rPrChange w:id="21" w:author="Minerva M Carrasquillo" w:date="2015-03-15T00:04:00Z">
              <w:rPr/>
            </w:rPrChange>
          </w:rPr>
          <w:delInstrText xml:space="preserve"> HYPERLINK \l "_ENREF_10" \o "Lee, 2012 #3" </w:delInstrText>
        </w:r>
        <w:r w:rsidR="00C56123" w:rsidRPr="00296825" w:rsidDel="00296825">
          <w:rPr>
            <w:highlight w:val="yellow"/>
            <w:rPrChange w:id="22" w:author="Minerva M Carrasquillo" w:date="2015-03-15T00:04:00Z">
              <w:rPr/>
            </w:rPrChange>
          </w:rPr>
          <w:fldChar w:fldCharType="end"/>
        </w:r>
        <w:r w:rsidRPr="00296825" w:rsidDel="00296825">
          <w:rPr>
            <w:rFonts w:ascii="Times New Roman" w:hAnsi="Times New Roman" w:cs="Times New Roman"/>
            <w:highlight w:val="yellow"/>
            <w:rPrChange w:id="23" w:author="Minerva M Carrasquillo" w:date="2015-03-15T00:04:00Z">
              <w:rPr>
                <w:rFonts w:ascii="Times New Roman" w:hAnsi="Times New Roman" w:cs="Times New Roman"/>
              </w:rPr>
            </w:rPrChange>
          </w:rPr>
          <w:fldChar w:fldCharType="begin">
            <w:fldData xml:space="preserve">PEVuZE5vdGU+PENpdGU+PEF1dGhvcj5MZWU8L0F1dGhvcj48WWVhcj4yMDEyPC9ZZWFyPjxSZWNO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</w:fldData>
          </w:fldChar>
        </w:r>
        <w:r w:rsidRPr="00296825" w:rsidDel="00296825">
          <w:rPr>
            <w:rFonts w:ascii="Times New Roman" w:hAnsi="Times New Roman" w:cs="Times New Roman"/>
            <w:highlight w:val="yellow"/>
            <w:rPrChange w:id="24" w:author="Minerva M Carrasquillo" w:date="2015-03-15T00:04:00Z">
              <w:rPr>
                <w:rFonts w:ascii="Times New Roman" w:hAnsi="Times New Roman" w:cs="Times New Roman"/>
              </w:rPr>
            </w:rPrChange>
          </w:rPr>
          <w:delInstrText xml:space="preserve"> ADDIN EN.CITE </w:delInstrText>
        </w:r>
        <w:r w:rsidRPr="00296825" w:rsidDel="00296825">
          <w:rPr>
            <w:rFonts w:ascii="Times New Roman" w:hAnsi="Times New Roman" w:cs="Times New Roman"/>
            <w:highlight w:val="yellow"/>
            <w:rPrChange w:id="25" w:author="Minerva M Carrasquillo" w:date="2015-03-15T00:04:00Z">
              <w:rPr>
                <w:rFonts w:ascii="Times New Roman" w:hAnsi="Times New Roman" w:cs="Times New Roman"/>
              </w:rPr>
            </w:rPrChange>
          </w:rPr>
          <w:fldChar w:fldCharType="begin">
            <w:fldData xml:space="preserve">PEVuZE5vdGU+PENpdGU+PEF1dGhvcj5MZWU8L0F1dGhvcj48WWVhcj4yMDEyPC9ZZWFyPjxSZWNO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</w:fldData>
          </w:fldChar>
        </w:r>
        <w:r w:rsidRPr="00296825" w:rsidDel="00296825">
          <w:rPr>
            <w:rFonts w:ascii="Times New Roman" w:hAnsi="Times New Roman" w:cs="Times New Roman"/>
            <w:highlight w:val="yellow"/>
            <w:rPrChange w:id="26" w:author="Minerva M Carrasquillo" w:date="2015-03-15T00:04:00Z">
              <w:rPr>
                <w:rFonts w:ascii="Times New Roman" w:hAnsi="Times New Roman" w:cs="Times New Roman"/>
              </w:rPr>
            </w:rPrChange>
          </w:rPr>
          <w:delInstrText xml:space="preserve"> ADDIN EN.CITE.DATA </w:delInstrText>
        </w:r>
        <w:r w:rsidRPr="00296825" w:rsidDel="00296825">
          <w:rPr>
            <w:rFonts w:ascii="Times New Roman" w:hAnsi="Times New Roman" w:cs="Times New Roman"/>
            <w:highlight w:val="yellow"/>
            <w:rPrChange w:id="27" w:author="Minerva M Carrasquillo" w:date="2015-03-15T00:04:00Z">
              <w:rPr>
                <w:rFonts w:ascii="Times New Roman" w:hAnsi="Times New Roman" w:cs="Times New Roman"/>
                <w:highlight w:val="yellow"/>
              </w:rPr>
            </w:rPrChange>
          </w:rPr>
        </w:r>
        <w:r w:rsidRPr="00296825" w:rsidDel="00296825">
          <w:rPr>
            <w:rFonts w:ascii="Times New Roman" w:hAnsi="Times New Roman" w:cs="Times New Roman"/>
            <w:highlight w:val="yellow"/>
            <w:rPrChange w:id="28" w:author="Minerva M Carrasquillo" w:date="2015-03-15T00:04:00Z">
              <w:rPr>
                <w:rFonts w:ascii="Times New Roman" w:hAnsi="Times New Roman" w:cs="Times New Roman"/>
              </w:rPr>
            </w:rPrChange>
          </w:rPr>
          <w:fldChar w:fldCharType="end"/>
        </w:r>
        <w:r w:rsidRPr="00296825" w:rsidDel="00296825">
          <w:rPr>
            <w:rFonts w:ascii="Times New Roman" w:hAnsi="Times New Roman" w:cs="Times New Roman"/>
            <w:highlight w:val="yellow"/>
            <w:rPrChange w:id="29" w:author="Minerva M Carrasquillo" w:date="2015-03-15T00:04:00Z">
              <w:rPr>
                <w:rFonts w:ascii="Times New Roman" w:hAnsi="Times New Roman" w:cs="Times New Roman"/>
                <w:highlight w:val="yellow"/>
              </w:rPr>
            </w:rPrChange>
          </w:rPr>
        </w:r>
        <w:r w:rsidRPr="00296825" w:rsidDel="00296825">
          <w:rPr>
            <w:rFonts w:ascii="Times New Roman" w:hAnsi="Times New Roman" w:cs="Times New Roman"/>
            <w:highlight w:val="yellow"/>
            <w:rPrChange w:id="30" w:author="Minerva M Carrasquillo" w:date="2015-03-15T00:04:00Z">
              <w:rPr>
                <w:rFonts w:ascii="Times New Roman" w:hAnsi="Times New Roman" w:cs="Times New Roman"/>
              </w:rPr>
            </w:rPrChange>
          </w:rPr>
          <w:fldChar w:fldCharType="separate"/>
        </w:r>
        <w:r w:rsidRPr="00296825" w:rsidDel="00296825">
          <w:rPr>
            <w:rFonts w:ascii="Times New Roman" w:hAnsi="Times New Roman" w:cs="Times New Roman"/>
            <w:noProof/>
            <w:highlight w:val="yellow"/>
            <w:rPrChange w:id="31" w:author="Minerva M Carrasquillo" w:date="2015-03-15T00:04:00Z">
              <w:rPr>
                <w:rFonts w:ascii="Times New Roman" w:hAnsi="Times New Roman" w:cs="Times New Roman"/>
                <w:noProof/>
              </w:rPr>
            </w:rPrChange>
          </w:rPr>
          <w:delText>[</w:delText>
        </w:r>
        <w:r w:rsidR="00C56123" w:rsidRPr="00296825" w:rsidDel="00296825">
          <w:rPr>
            <w:highlight w:val="yellow"/>
            <w:rPrChange w:id="32" w:author="Minerva M Carrasquillo" w:date="2015-03-15T00:04:00Z">
              <w:rPr/>
            </w:rPrChange>
          </w:rPr>
          <w:fldChar w:fldCharType="begin"/>
        </w:r>
        <w:r w:rsidR="00C56123" w:rsidRPr="00296825" w:rsidDel="00296825">
          <w:rPr>
            <w:highlight w:val="yellow"/>
            <w:rPrChange w:id="33" w:author="Minerva M Carrasquillo" w:date="2015-03-15T00:04:00Z">
              <w:rPr/>
            </w:rPrChange>
          </w:rPr>
          <w:delInstrText xml:space="preserve"> HYPERLINK \l "_ENREF_10" \o "Lee, 2012 #3" </w:delInstrText>
        </w:r>
        <w:r w:rsidR="00C56123" w:rsidRPr="00296825" w:rsidDel="00296825">
          <w:rPr>
            <w:highlight w:val="yellow"/>
            <w:rPrChange w:id="34" w:author="Minerva M Carrasquillo" w:date="2015-03-15T00:04:00Z">
              <w:rPr>
                <w:rFonts w:ascii="Times New Roman" w:hAnsi="Times New Roman" w:cs="Times New Roman"/>
                <w:noProof/>
              </w:rPr>
            </w:rPrChange>
          </w:rPr>
          <w:fldChar w:fldCharType="separate"/>
        </w:r>
        <w:r w:rsidR="00D137E3" w:rsidRPr="00296825" w:rsidDel="00296825">
          <w:rPr>
            <w:rFonts w:ascii="Times New Roman" w:hAnsi="Times New Roman" w:cs="Times New Roman"/>
            <w:noProof/>
            <w:highlight w:val="yellow"/>
            <w:rPrChange w:id="35" w:author="Minerva M Carrasquillo" w:date="2015-03-15T00:04:00Z">
              <w:rPr>
                <w:rFonts w:ascii="Times New Roman" w:hAnsi="Times New Roman" w:cs="Times New Roman"/>
                <w:noProof/>
              </w:rPr>
            </w:rPrChange>
          </w:rPr>
          <w:delText>10</w:delText>
        </w:r>
        <w:r w:rsidR="00C56123" w:rsidRPr="00296825" w:rsidDel="00296825">
          <w:rPr>
            <w:rFonts w:ascii="Times New Roman" w:hAnsi="Times New Roman" w:cs="Times New Roman"/>
            <w:noProof/>
            <w:highlight w:val="yellow"/>
            <w:rPrChange w:id="36" w:author="Minerva M Carrasquillo" w:date="2015-03-15T00:04:00Z">
              <w:rPr>
                <w:rFonts w:ascii="Times New Roman" w:hAnsi="Times New Roman" w:cs="Times New Roman"/>
                <w:noProof/>
              </w:rPr>
            </w:rPrChange>
          </w:rPr>
          <w:fldChar w:fldCharType="end"/>
        </w:r>
        <w:r w:rsidRPr="00296825" w:rsidDel="00296825">
          <w:rPr>
            <w:rFonts w:ascii="Times New Roman" w:hAnsi="Times New Roman" w:cs="Times New Roman"/>
            <w:noProof/>
            <w:highlight w:val="yellow"/>
            <w:rPrChange w:id="37" w:author="Minerva M Carrasquillo" w:date="2015-03-15T00:04:00Z">
              <w:rPr>
                <w:rFonts w:ascii="Times New Roman" w:hAnsi="Times New Roman" w:cs="Times New Roman"/>
                <w:noProof/>
              </w:rPr>
            </w:rPrChange>
          </w:rPr>
          <w:delText>]</w:delText>
        </w:r>
        <w:r w:rsidRPr="00296825" w:rsidDel="00296825">
          <w:rPr>
            <w:rFonts w:ascii="Times New Roman" w:hAnsi="Times New Roman" w:cs="Times New Roman"/>
            <w:highlight w:val="yellow"/>
            <w:rPrChange w:id="38" w:author="Minerva M Carrasquillo" w:date="2015-03-15T00:04:00Z">
              <w:rPr>
                <w:rFonts w:ascii="Times New Roman" w:hAnsi="Times New Roman" w:cs="Times New Roman"/>
              </w:rPr>
            </w:rPrChange>
          </w:rPr>
          <w:fldChar w:fldCharType="end"/>
        </w:r>
        <w:r w:rsidRPr="00296825" w:rsidDel="00296825">
          <w:rPr>
            <w:rFonts w:ascii="Times New Roman" w:hAnsi="Times New Roman" w:cs="Times New Roman"/>
            <w:highlight w:val="yellow"/>
            <w:rPrChange w:id="39" w:author="Minerva M Carrasquillo" w:date="2015-03-15T00:04:00Z">
              <w:rPr>
                <w:rFonts w:ascii="Times New Roman" w:hAnsi="Times New Roman" w:cs="Times New Roman"/>
              </w:rPr>
            </w:rPrChange>
          </w:rPr>
          <w:delText xml:space="preserve"> was run for the 6 variants genotyped in all of the cohorts (p.R47H, p.R62H, p.D87N, p.E151K, p.W191X, p.L211P).</w:delText>
        </w:r>
        <w:r w:rsidRPr="00280DC9" w:rsidDel="00296825">
          <w:rPr>
            <w:rFonts w:ascii="Times New Roman" w:hAnsi="Times New Roman" w:cs="Times New Roman"/>
          </w:rPr>
          <w:delText xml:space="preserve"> </w:delText>
        </w:r>
      </w:del>
      <w:r w:rsidRPr="00280DC9">
        <w:rPr>
          <w:rFonts w:ascii="Times New Roman" w:hAnsi="Times New Roman" w:cs="Times New Roman"/>
        </w:rPr>
        <w:t xml:space="preserve">The </w:t>
      </w:r>
      <w:proofErr w:type="spellStart"/>
      <w:r w:rsidRPr="00280DC9">
        <w:rPr>
          <w:rFonts w:ascii="Times New Roman" w:hAnsi="Times New Roman" w:cs="Times New Roman"/>
        </w:rPr>
        <w:t>Uniprot</w:t>
      </w:r>
      <w:proofErr w:type="spellEnd"/>
      <w:r w:rsidRPr="00280DC9">
        <w:rPr>
          <w:rFonts w:ascii="Times New Roman" w:hAnsi="Times New Roman" w:cs="Times New Roman"/>
        </w:rPr>
        <w:t xml:space="preserve"> database (</w:t>
      </w:r>
      <w:hyperlink r:id="rId10" w:history="1">
        <w:r w:rsidRPr="00280DC9">
          <w:rPr>
            <w:rStyle w:val="Hyperlink"/>
            <w:rFonts w:ascii="Times New Roman" w:hAnsi="Times New Roman" w:cs="Times New Roman"/>
          </w:rPr>
          <w:t>http://www.uniprot.org/</w:t>
        </w:r>
      </w:hyperlink>
      <w:r w:rsidRPr="00280DC9">
        <w:rPr>
          <w:rFonts w:ascii="Times New Roman" w:hAnsi="Times New Roman" w:cs="Times New Roman"/>
        </w:rPr>
        <w:t>) was used to extract and perform alignment of the protein sequences across different species.</w:t>
      </w:r>
    </w:p>
    <w:p w:rsidR="00280DC9" w:rsidRPr="00280DC9" w:rsidRDefault="00280DC9" w:rsidP="00280DC9">
      <w:pPr>
        <w:autoSpaceDE w:val="0"/>
        <w:autoSpaceDN w:val="0"/>
        <w:adjustRightInd w:val="0"/>
        <w:spacing w:after="0" w:line="360" w:lineRule="auto"/>
        <w:rPr>
          <w:rFonts w:ascii="Times New Roman" w:hAnsi="Times New Roman" w:cs="Times New Roman"/>
        </w:rPr>
      </w:pPr>
      <w:r w:rsidRPr="00280DC9">
        <w:rPr>
          <w:rFonts w:ascii="Times New Roman" w:hAnsi="Times New Roman" w:cs="Times New Roman"/>
          <w:b/>
        </w:rPr>
        <w:t>References</w:t>
      </w:r>
    </w:p>
    <w:p w:rsidR="00D137E3" w:rsidRPr="00D137E3" w:rsidRDefault="00280DC9" w:rsidP="00D137E3">
      <w:pPr>
        <w:spacing w:after="0" w:line="240" w:lineRule="auto"/>
        <w:rPr>
          <w:rFonts w:ascii="Calibri" w:hAnsi="Calibri" w:cs="Times New Roman"/>
          <w:bCs/>
          <w:iCs/>
          <w:noProof/>
        </w:rPr>
      </w:pPr>
      <w:r w:rsidRPr="00280DC9">
        <w:rPr>
          <w:rFonts w:ascii="Times New Roman" w:hAnsi="Times New Roman" w:cs="Times New Roman"/>
          <w:bCs/>
          <w:iCs/>
        </w:rPr>
        <w:fldChar w:fldCharType="begin"/>
      </w:r>
      <w:r w:rsidRPr="00280DC9">
        <w:rPr>
          <w:rFonts w:ascii="Times New Roman" w:hAnsi="Times New Roman" w:cs="Times New Roman"/>
          <w:bCs/>
          <w:iCs/>
        </w:rPr>
        <w:instrText xml:space="preserve"> ADDIN EN.REFLIST </w:instrText>
      </w:r>
      <w:r w:rsidRPr="00280DC9">
        <w:rPr>
          <w:rFonts w:ascii="Times New Roman" w:hAnsi="Times New Roman" w:cs="Times New Roman"/>
          <w:bCs/>
          <w:iCs/>
        </w:rPr>
        <w:fldChar w:fldCharType="separate"/>
      </w:r>
      <w:bookmarkStart w:id="40" w:name="_ENREF_1"/>
      <w:r w:rsidR="00D137E3" w:rsidRPr="00D137E3">
        <w:rPr>
          <w:rFonts w:ascii="Calibri" w:hAnsi="Calibri" w:cs="Times New Roman"/>
          <w:bCs/>
          <w:iCs/>
          <w:noProof/>
        </w:rPr>
        <w:t xml:space="preserve">1. McKhann G, Drachman D, Folstein M, Katzman R, Price D, Stadlan EM. Clinical diagnosis of Alzheimer's disease: report of the NINCDS-ADRDA Work Group under the auspices of Department of Health and Human Services Task Force on Alzheimer's Disease. Neurology. 1984;34(7):939-44. </w:t>
      </w:r>
      <w:bookmarkEnd w:id="40"/>
    </w:p>
    <w:p w:rsidR="00D137E3" w:rsidRPr="00D137E3" w:rsidRDefault="00D137E3" w:rsidP="00D137E3">
      <w:pPr>
        <w:spacing w:after="0" w:line="240" w:lineRule="auto"/>
        <w:rPr>
          <w:rFonts w:ascii="Calibri" w:hAnsi="Calibri" w:cs="Times New Roman"/>
          <w:bCs/>
          <w:iCs/>
          <w:noProof/>
        </w:rPr>
      </w:pPr>
      <w:bookmarkStart w:id="41" w:name="_ENREF_2"/>
      <w:r w:rsidRPr="00D137E3">
        <w:rPr>
          <w:rFonts w:ascii="Calibri" w:hAnsi="Calibri" w:cs="Times New Roman"/>
          <w:bCs/>
          <w:iCs/>
          <w:noProof/>
        </w:rPr>
        <w:t xml:space="preserve">2. Morris JC. The Clinical Dementia Rating (CDR): current version and scoring rules. Neurology. 1993;43(11):2412-4. </w:t>
      </w:r>
      <w:bookmarkEnd w:id="41"/>
    </w:p>
    <w:p w:rsidR="00D137E3" w:rsidRPr="00D137E3" w:rsidRDefault="00D137E3" w:rsidP="00D137E3">
      <w:pPr>
        <w:spacing w:after="0" w:line="240" w:lineRule="auto"/>
        <w:rPr>
          <w:rFonts w:ascii="Calibri" w:hAnsi="Calibri" w:cs="Times New Roman"/>
          <w:bCs/>
          <w:iCs/>
          <w:noProof/>
        </w:rPr>
      </w:pPr>
      <w:bookmarkStart w:id="42" w:name="_ENREF_3"/>
      <w:r w:rsidRPr="00D137E3">
        <w:rPr>
          <w:rFonts w:ascii="Calibri" w:hAnsi="Calibri" w:cs="Times New Roman"/>
          <w:bCs/>
          <w:iCs/>
          <w:noProof/>
        </w:rPr>
        <w:t>3. Jin SC, Benitez BA, Karch CM, Cooper B, Skorupa T, Carrell D et al. Coding variants in TREM2 increase risk for Alzheimer's disease. Human molecular genetics. 2014;23:5838-46. doi:10.1093/hmg/ddu277.</w:t>
      </w:r>
      <w:bookmarkEnd w:id="42"/>
    </w:p>
    <w:p w:rsidR="00D137E3" w:rsidRPr="00D137E3" w:rsidRDefault="00D137E3" w:rsidP="00D137E3">
      <w:pPr>
        <w:spacing w:after="0" w:line="240" w:lineRule="auto"/>
        <w:rPr>
          <w:rFonts w:ascii="Calibri" w:hAnsi="Calibri" w:cs="Times New Roman"/>
          <w:bCs/>
          <w:iCs/>
          <w:noProof/>
        </w:rPr>
      </w:pPr>
      <w:bookmarkStart w:id="43" w:name="_ENREF_4"/>
      <w:r w:rsidRPr="00D137E3">
        <w:rPr>
          <w:rFonts w:ascii="Calibri" w:hAnsi="Calibri" w:cs="Times New Roman"/>
          <w:bCs/>
          <w:iCs/>
          <w:noProof/>
        </w:rPr>
        <w:t>4. Cruchaga C, Chakraverty S, Mayo K, Vallania FL, Mitra RD, Faber K et al. Rare variants in APP, PSEN1 and PSEN2 increase risk for AD in late-onset Alzheimer's disease families. PLoS One. 2012;7(2):e31039. doi:10.1371/journal.pone.0031039.</w:t>
      </w:r>
      <w:bookmarkEnd w:id="43"/>
    </w:p>
    <w:p w:rsidR="00D137E3" w:rsidRPr="00D137E3" w:rsidRDefault="00D137E3" w:rsidP="00D137E3">
      <w:pPr>
        <w:spacing w:after="0" w:line="240" w:lineRule="auto"/>
        <w:rPr>
          <w:rFonts w:ascii="Calibri" w:hAnsi="Calibri" w:cs="Times New Roman"/>
          <w:bCs/>
          <w:iCs/>
          <w:noProof/>
        </w:rPr>
      </w:pPr>
      <w:bookmarkStart w:id="44" w:name="_ENREF_5"/>
      <w:r w:rsidRPr="00D137E3">
        <w:rPr>
          <w:rFonts w:ascii="Calibri" w:hAnsi="Calibri" w:cs="Times New Roman"/>
          <w:bCs/>
          <w:iCs/>
          <w:noProof/>
        </w:rPr>
        <w:t>5. Jin SC, Pastor P, Cooper B, Cervantes S, Benitez BA, Razquin C et al. Pooled-DNA sequencing identifies novel causative variants in PSEN1, GRN and MAPT in a clinical early-onset and familial Alzheimer's disease Ibero-American cohort. Alzheimers Res Ther. 2012;4(4):34. doi:10.1186/alzrt137.</w:t>
      </w:r>
      <w:bookmarkEnd w:id="44"/>
    </w:p>
    <w:p w:rsidR="00D137E3" w:rsidRPr="00D137E3" w:rsidRDefault="00D137E3" w:rsidP="00D137E3">
      <w:pPr>
        <w:spacing w:after="0" w:line="240" w:lineRule="auto"/>
        <w:rPr>
          <w:rFonts w:ascii="Calibri" w:hAnsi="Calibri" w:cs="Times New Roman"/>
          <w:bCs/>
          <w:iCs/>
          <w:noProof/>
        </w:rPr>
      </w:pPr>
      <w:bookmarkStart w:id="45" w:name="_ENREF_6"/>
      <w:r w:rsidRPr="00D137E3">
        <w:rPr>
          <w:rFonts w:ascii="Calibri" w:hAnsi="Calibri" w:cs="Times New Roman"/>
          <w:bCs/>
          <w:iCs/>
          <w:noProof/>
        </w:rPr>
        <w:t>6. Benitez BA, Karch CM, Cai Y, Jin SC, Cooper B, Carrell D et al. The PSEN1, p.E318G variant increases the risk of Alzheimer's disease in APOE-epsilon4 carriers. PLoS genetics. 2013;9(8):e1003685. doi:10.1371/journal.pgen.1003685.</w:t>
      </w:r>
      <w:bookmarkEnd w:id="45"/>
    </w:p>
    <w:p w:rsidR="00D137E3" w:rsidRPr="00D137E3" w:rsidRDefault="00D137E3" w:rsidP="00D137E3">
      <w:pPr>
        <w:spacing w:after="0" w:line="240" w:lineRule="auto"/>
        <w:rPr>
          <w:rFonts w:ascii="Calibri" w:hAnsi="Calibri" w:cs="Times New Roman"/>
          <w:bCs/>
          <w:iCs/>
          <w:noProof/>
        </w:rPr>
      </w:pPr>
      <w:bookmarkStart w:id="46" w:name="_ENREF_7"/>
      <w:r w:rsidRPr="00D137E3">
        <w:rPr>
          <w:rFonts w:ascii="Calibri" w:hAnsi="Calibri" w:cs="Times New Roman"/>
          <w:bCs/>
          <w:iCs/>
          <w:noProof/>
        </w:rPr>
        <w:t>7. Hendrie HC, Baiyewu O, Lane KA, Purnell C, Gao S, Hake A et al. Homocysteine levels and dementia risk in Yoruba and African Americans. Int Psychogeriatr. 2013;25(11):1859-66. doi:10.1017/S1041610213001294.</w:t>
      </w:r>
      <w:bookmarkEnd w:id="46"/>
    </w:p>
    <w:p w:rsidR="00D137E3" w:rsidRPr="00D137E3" w:rsidRDefault="00D137E3" w:rsidP="00D137E3">
      <w:pPr>
        <w:spacing w:after="0" w:line="240" w:lineRule="auto"/>
        <w:rPr>
          <w:rFonts w:ascii="Calibri" w:hAnsi="Calibri" w:cs="Times New Roman"/>
          <w:bCs/>
          <w:iCs/>
          <w:noProof/>
        </w:rPr>
      </w:pPr>
      <w:bookmarkStart w:id="47" w:name="_ENREF_8"/>
      <w:r w:rsidRPr="00D137E3">
        <w:rPr>
          <w:rFonts w:ascii="Calibri" w:hAnsi="Calibri" w:cs="Times New Roman"/>
          <w:bCs/>
          <w:iCs/>
          <w:noProof/>
        </w:rPr>
        <w:t xml:space="preserve">8. Tang MX, Stern Y, Marder K, Bell K, Gurland B, Lantigua R et al. The APOE-epsilon4 allele and the risk of Alzheimer disease among African Americans, whites, and Hispanics. Jama. 1998;279(10):751-5. </w:t>
      </w:r>
      <w:bookmarkEnd w:id="47"/>
    </w:p>
    <w:p w:rsidR="00D137E3" w:rsidRPr="00D137E3" w:rsidRDefault="00D137E3" w:rsidP="00D137E3">
      <w:pPr>
        <w:spacing w:after="0" w:line="240" w:lineRule="auto"/>
        <w:rPr>
          <w:rFonts w:ascii="Calibri" w:hAnsi="Calibri" w:cs="Times New Roman"/>
          <w:bCs/>
          <w:iCs/>
          <w:noProof/>
        </w:rPr>
      </w:pPr>
      <w:bookmarkStart w:id="48" w:name="_ENREF_9"/>
      <w:r w:rsidRPr="00D137E3">
        <w:rPr>
          <w:rFonts w:ascii="Calibri" w:hAnsi="Calibri" w:cs="Times New Roman"/>
          <w:bCs/>
          <w:iCs/>
          <w:noProof/>
        </w:rPr>
        <w:lastRenderedPageBreak/>
        <w:t>9. Purcell S, Neale B, Todd-Brown K, Thomas L, Ferreira MA, Bender D et al. PLINK: a tool set for whole-genome association and population-based linkage analyses. Am J Hum Genet. 2007;81(3):559-75. doi:10.1086/519795.</w:t>
      </w:r>
      <w:bookmarkEnd w:id="48"/>
    </w:p>
    <w:p w:rsidR="00D137E3" w:rsidRPr="00D137E3" w:rsidDel="00C56123" w:rsidRDefault="00D137E3" w:rsidP="00D137E3">
      <w:pPr>
        <w:spacing w:line="240" w:lineRule="auto"/>
        <w:rPr>
          <w:del w:id="49" w:author="Minerva M Carrasquillo" w:date="2015-03-15T00:05:00Z"/>
          <w:rFonts w:ascii="Calibri" w:hAnsi="Calibri" w:cs="Times New Roman"/>
          <w:bCs/>
          <w:iCs/>
          <w:noProof/>
        </w:rPr>
      </w:pPr>
      <w:bookmarkStart w:id="50" w:name="_ENREF_10"/>
      <w:del w:id="51" w:author="Minerva M Carrasquillo" w:date="2015-03-15T00:05:00Z">
        <w:r w:rsidRPr="00C56123" w:rsidDel="00C56123">
          <w:rPr>
            <w:rFonts w:ascii="Calibri" w:hAnsi="Calibri" w:cs="Times New Roman"/>
            <w:bCs/>
            <w:iCs/>
            <w:noProof/>
            <w:highlight w:val="yellow"/>
            <w:rPrChange w:id="52" w:author="Minerva M Carrasquillo" w:date="2015-03-15T00:05:00Z">
              <w:rPr>
                <w:rFonts w:ascii="Calibri" w:hAnsi="Calibri" w:cs="Times New Roman"/>
                <w:bCs/>
                <w:iCs/>
                <w:noProof/>
              </w:rPr>
            </w:rPrChange>
          </w:rPr>
          <w:delText>10. Lee S, Emond MJ, Bamshad MJ, Barnes KC, Rieder MJ, Nickerson DA et al. Optimal unified approach for rare-variant association testing with application to small-sample case-control whole-exome sequencing studies. Am J Hum Genet. 2012;91(2):224-37. doi:10.1016/j.ajhg.2012.06.007.</w:delText>
        </w:r>
        <w:bookmarkEnd w:id="50"/>
      </w:del>
    </w:p>
    <w:p w:rsidR="00D137E3" w:rsidRDefault="00D137E3" w:rsidP="00D137E3">
      <w:pPr>
        <w:spacing w:line="240" w:lineRule="auto"/>
        <w:rPr>
          <w:rFonts w:ascii="Calibri" w:hAnsi="Calibri" w:cs="Times New Roman"/>
          <w:bCs/>
          <w:iCs/>
          <w:noProof/>
        </w:rPr>
      </w:pPr>
    </w:p>
    <w:p w:rsidR="00A977D7" w:rsidRPr="00280DC9" w:rsidRDefault="00280DC9" w:rsidP="00280DC9">
      <w:pPr>
        <w:spacing w:line="360" w:lineRule="auto"/>
        <w:rPr>
          <w:rFonts w:ascii="Times New Roman" w:hAnsi="Times New Roman" w:cs="Times New Roman"/>
        </w:rPr>
      </w:pPr>
      <w:r w:rsidRPr="00280DC9">
        <w:rPr>
          <w:rFonts w:ascii="Times New Roman" w:hAnsi="Times New Roman" w:cs="Times New Roman"/>
          <w:bCs/>
          <w:iCs/>
        </w:rPr>
        <w:fldChar w:fldCharType="end"/>
      </w:r>
    </w:p>
    <w:sectPr w:rsidR="00A977D7" w:rsidRPr="00280DC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4B9" w:rsidRDefault="00D724B9" w:rsidP="00280DC9">
      <w:pPr>
        <w:spacing w:after="0" w:line="240" w:lineRule="auto"/>
      </w:pPr>
      <w:r>
        <w:separator/>
      </w:r>
    </w:p>
  </w:endnote>
  <w:endnote w:type="continuationSeparator" w:id="0">
    <w:p w:rsidR="00D724B9" w:rsidRDefault="00D724B9" w:rsidP="00280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57485"/>
      <w:docPartObj>
        <w:docPartGallery w:val="Page Numbers (Bottom of Page)"/>
        <w:docPartUnique/>
      </w:docPartObj>
    </w:sdtPr>
    <w:sdtEndPr>
      <w:rPr>
        <w:noProof/>
      </w:rPr>
    </w:sdtEndPr>
    <w:sdtContent>
      <w:p w:rsidR="00280DC9" w:rsidRDefault="00280DC9">
        <w:pPr>
          <w:pStyle w:val="Footer"/>
          <w:jc w:val="right"/>
        </w:pPr>
        <w:r>
          <w:fldChar w:fldCharType="begin"/>
        </w:r>
        <w:r>
          <w:instrText xml:space="preserve"> PAGE   \* MERGEFORMAT </w:instrText>
        </w:r>
        <w:r>
          <w:fldChar w:fldCharType="separate"/>
        </w:r>
        <w:r w:rsidR="00224D8A">
          <w:rPr>
            <w:noProof/>
          </w:rPr>
          <w:t>4</w:t>
        </w:r>
        <w:r>
          <w:rPr>
            <w:noProof/>
          </w:rPr>
          <w:fldChar w:fldCharType="end"/>
        </w:r>
      </w:p>
    </w:sdtContent>
  </w:sdt>
  <w:p w:rsidR="00280DC9" w:rsidRDefault="00280D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4B9" w:rsidRDefault="00D724B9" w:rsidP="00280DC9">
      <w:pPr>
        <w:spacing w:after="0" w:line="240" w:lineRule="auto"/>
      </w:pPr>
      <w:r>
        <w:separator/>
      </w:r>
    </w:p>
  </w:footnote>
  <w:footnote w:type="continuationSeparator" w:id="0">
    <w:p w:rsidR="00D724B9" w:rsidRDefault="00D724B9" w:rsidP="00280D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SpringerVancouverNumb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280DC9"/>
    <w:rsid w:val="00224D8A"/>
    <w:rsid w:val="00233725"/>
    <w:rsid w:val="00280DC9"/>
    <w:rsid w:val="00290216"/>
    <w:rsid w:val="00296825"/>
    <w:rsid w:val="004504F3"/>
    <w:rsid w:val="005D32A9"/>
    <w:rsid w:val="00753821"/>
    <w:rsid w:val="00870DF1"/>
    <w:rsid w:val="00960F96"/>
    <w:rsid w:val="00980B24"/>
    <w:rsid w:val="00A977D7"/>
    <w:rsid w:val="00B06A54"/>
    <w:rsid w:val="00B14ED9"/>
    <w:rsid w:val="00C56123"/>
    <w:rsid w:val="00D137E3"/>
    <w:rsid w:val="00D61984"/>
    <w:rsid w:val="00D724B9"/>
    <w:rsid w:val="00D76612"/>
    <w:rsid w:val="00DC5A7D"/>
    <w:rsid w:val="00ED7485"/>
    <w:rsid w:val="00FB6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DC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0DC9"/>
    <w:rPr>
      <w:color w:val="0000FF" w:themeColor="hyperlink"/>
      <w:u w:val="single"/>
    </w:rPr>
  </w:style>
  <w:style w:type="paragraph" w:styleId="Header">
    <w:name w:val="header"/>
    <w:basedOn w:val="Normal"/>
    <w:link w:val="HeaderChar"/>
    <w:uiPriority w:val="99"/>
    <w:unhideWhenUsed/>
    <w:rsid w:val="00280D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DC9"/>
    <w:rPr>
      <w:rFonts w:eastAsiaTheme="minorEastAsia"/>
    </w:rPr>
  </w:style>
  <w:style w:type="paragraph" w:styleId="Footer">
    <w:name w:val="footer"/>
    <w:basedOn w:val="Normal"/>
    <w:link w:val="FooterChar"/>
    <w:uiPriority w:val="99"/>
    <w:unhideWhenUsed/>
    <w:rsid w:val="00280D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DC9"/>
    <w:rPr>
      <w:rFonts w:eastAsiaTheme="minorEastAsia"/>
    </w:rPr>
  </w:style>
  <w:style w:type="paragraph" w:styleId="BalloonText">
    <w:name w:val="Balloon Text"/>
    <w:basedOn w:val="Normal"/>
    <w:link w:val="BalloonTextChar"/>
    <w:uiPriority w:val="99"/>
    <w:semiHidden/>
    <w:unhideWhenUsed/>
    <w:rsid w:val="00B14E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ED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DC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0DC9"/>
    <w:rPr>
      <w:color w:val="0000FF" w:themeColor="hyperlink"/>
      <w:u w:val="single"/>
    </w:rPr>
  </w:style>
  <w:style w:type="paragraph" w:styleId="Header">
    <w:name w:val="header"/>
    <w:basedOn w:val="Normal"/>
    <w:link w:val="HeaderChar"/>
    <w:uiPriority w:val="99"/>
    <w:unhideWhenUsed/>
    <w:rsid w:val="00280D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DC9"/>
    <w:rPr>
      <w:rFonts w:eastAsiaTheme="minorEastAsia"/>
    </w:rPr>
  </w:style>
  <w:style w:type="paragraph" w:styleId="Footer">
    <w:name w:val="footer"/>
    <w:basedOn w:val="Normal"/>
    <w:link w:val="FooterChar"/>
    <w:uiPriority w:val="99"/>
    <w:unhideWhenUsed/>
    <w:rsid w:val="00280D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DC9"/>
    <w:rPr>
      <w:rFonts w:eastAsiaTheme="minorEastAsia"/>
    </w:rPr>
  </w:style>
  <w:style w:type="paragraph" w:styleId="BalloonText">
    <w:name w:val="Balloon Text"/>
    <w:basedOn w:val="Normal"/>
    <w:link w:val="BalloonTextChar"/>
    <w:uiPriority w:val="99"/>
    <w:semiHidden/>
    <w:unhideWhenUsed/>
    <w:rsid w:val="00B14E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ED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ft.jcvi.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ngu.mgh.harvard.edu/purcell/plink/"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niprot.org/" TargetMode="External"/><Relationship Id="rId4" Type="http://schemas.openxmlformats.org/officeDocument/2006/relationships/webSettings" Target="webSettings.xml"/><Relationship Id="rId9" Type="http://schemas.openxmlformats.org/officeDocument/2006/relationships/hyperlink" Target="http://genetics.bwh.harvard.edu/pph2/bg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2358</Words>
  <Characters>13445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Mayo Clinic</Company>
  <LinksUpToDate>false</LinksUpToDate>
  <CharactersWithSpaces>15772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Minerva M Carrasquillo</cp:lastModifiedBy>
  <cp:revision>2</cp:revision>
  <cp:lastPrinted>2015-02-03T23:32:00Z</cp:lastPrinted>
  <dcterms:created xsi:type="dcterms:W3CDTF">2015-03-18T17:52:00Z</dcterms:created>
  <dcterms:modified xsi:type="dcterms:W3CDTF">2015-03-18T17:52:00Z</dcterms:modified>
</cp:coreProperties>
</file>